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7303CD" w14:textId="5FBAC056" w:rsidR="00351FA9" w:rsidRDefault="00351FA9" w:rsidP="00351FA9"/>
    <w:p w14:paraId="0F658DE4" w14:textId="77777777" w:rsidR="00351FA9" w:rsidRDefault="00351FA9" w:rsidP="00351FA9"/>
    <w:p w14:paraId="25455FF4" w14:textId="77777777" w:rsidR="00351FA9" w:rsidRPr="0009725B" w:rsidRDefault="00351FA9" w:rsidP="00351FA9"/>
    <w:p w14:paraId="2321ACF5" w14:textId="3C655BFE" w:rsidR="005D4F29" w:rsidRPr="00F64C5E" w:rsidRDefault="005D4F29" w:rsidP="004D33DC">
      <w:pPr>
        <w:pStyle w:val="Title"/>
      </w:pPr>
      <w:r w:rsidRPr="00F64C5E">
        <w:t xml:space="preserve">Guide </w:t>
      </w:r>
      <w:r w:rsidR="00CB1739">
        <w:t>regarding</w:t>
      </w:r>
      <w:r w:rsidR="00CB1739" w:rsidRPr="00F64C5E">
        <w:t xml:space="preserve"> </w:t>
      </w:r>
      <w:r w:rsidR="001B3ADD" w:rsidRPr="00F64C5E">
        <w:t>the</w:t>
      </w:r>
      <w:r w:rsidRPr="00F64C5E">
        <w:t xml:space="preserve"> Enterprise-Wide </w:t>
      </w:r>
      <w:r w:rsidR="00CE6570">
        <w:t xml:space="preserve">ML/TF </w:t>
      </w:r>
      <w:r w:rsidRPr="00F64C5E">
        <w:t>Risk Assessment</w:t>
      </w:r>
      <w:r w:rsidR="001B3ADD" w:rsidRPr="00F64C5E">
        <w:t xml:space="preserve"> </w:t>
      </w:r>
    </w:p>
    <w:p w14:paraId="770F766C" w14:textId="77777777" w:rsidR="00351FA9" w:rsidRDefault="00351FA9" w:rsidP="00351FA9"/>
    <w:p w14:paraId="273EF576" w14:textId="77777777" w:rsidR="00351FA9" w:rsidRDefault="00351FA9" w:rsidP="00351FA9"/>
    <w:p w14:paraId="11D04CAC" w14:textId="77777777" w:rsidR="00351FA9" w:rsidRPr="0009725B" w:rsidRDefault="00351FA9" w:rsidP="00351FA9"/>
    <w:p w14:paraId="2321ACF7" w14:textId="2BAD96F5" w:rsidR="005D4F29" w:rsidRPr="00F50BF5" w:rsidRDefault="005D4F29" w:rsidP="00F50BF5">
      <w:pPr>
        <w:pStyle w:val="Heading1"/>
        <w:rPr>
          <w:color w:val="800000"/>
        </w:rPr>
      </w:pPr>
      <w:bookmarkStart w:id="0" w:name="_Toc425093401"/>
      <w:r w:rsidRPr="00F50BF5">
        <w:rPr>
          <w:color w:val="800000"/>
        </w:rPr>
        <w:t>Terms and Conditions of Use of the Template</w:t>
      </w:r>
      <w:bookmarkEnd w:id="0"/>
    </w:p>
    <w:p w14:paraId="2321ACF8" w14:textId="77777777" w:rsidR="005D4F29" w:rsidRPr="0004148B" w:rsidRDefault="005D4F29" w:rsidP="00F50BF5">
      <w:r w:rsidRPr="0004148B">
        <w:t>By using this template (the “Template”), you are deemed to accept the terms and conditions of use of this template in full. These terms and conditions govern your use of the Template. If you disagree with the terms and conditions or any part thereof, you must not use the Template.</w:t>
      </w:r>
    </w:p>
    <w:p w14:paraId="2321ACF9" w14:textId="77777777" w:rsidR="005D4F29" w:rsidRPr="0004148B" w:rsidRDefault="005D4F29" w:rsidP="00F50BF5">
      <w:r w:rsidRPr="0004148B">
        <w:t>Unless otherwise stated, the Template and the content therein constitutes the intellectual property of Water Dragon Solutions Pte Ltd, the Compliance Practice of Maroon Analytics Pte Ltd, (“Maroon”) and all intellectual property rights are reserved subject to the conditions of use set out below.</w:t>
      </w:r>
    </w:p>
    <w:p w14:paraId="2321ACFA" w14:textId="77777777" w:rsidR="005D4F29" w:rsidRPr="0004148B" w:rsidRDefault="005D4F29" w:rsidP="00F50BF5">
      <w:r w:rsidRPr="0004148B">
        <w:t>Subject to the restrictions set out below, you should edit and adapt the Template to the requirements of your business.</w:t>
      </w:r>
    </w:p>
    <w:p w14:paraId="2321ACFB" w14:textId="05DEF20A" w:rsidR="005D4F29" w:rsidRPr="00F50BF5" w:rsidRDefault="005D4F29" w:rsidP="00F50BF5">
      <w:pPr>
        <w:pStyle w:val="Heading1"/>
        <w:rPr>
          <w:color w:val="800000"/>
        </w:rPr>
      </w:pPr>
      <w:bookmarkStart w:id="1" w:name="_Toc425093402"/>
      <w:r w:rsidRPr="00F50BF5">
        <w:rPr>
          <w:color w:val="800000"/>
        </w:rPr>
        <w:t>Conditions of Use</w:t>
      </w:r>
      <w:bookmarkEnd w:id="1"/>
    </w:p>
    <w:p w14:paraId="2321ACFC" w14:textId="77777777" w:rsidR="005D4F29" w:rsidRPr="0004148B" w:rsidRDefault="005D4F29" w:rsidP="00F50BF5">
      <w:r w:rsidRPr="0004148B">
        <w:t>You may:</w:t>
      </w:r>
    </w:p>
    <w:p w14:paraId="2321ACFD" w14:textId="77777777" w:rsidR="005D4F29" w:rsidRPr="0004148B" w:rsidRDefault="005D4F29" w:rsidP="00B172D9">
      <w:pPr>
        <w:pStyle w:val="ListParagraph"/>
        <w:numPr>
          <w:ilvl w:val="0"/>
          <w:numId w:val="4"/>
        </w:numPr>
      </w:pPr>
      <w:r w:rsidRPr="0004148B">
        <w:t>Edit and adapt the Template to the requirements of your business; and/or</w:t>
      </w:r>
    </w:p>
    <w:p w14:paraId="2321ACFE" w14:textId="77777777" w:rsidR="005D4F29" w:rsidRPr="0004148B" w:rsidRDefault="005D4F29" w:rsidP="00B172D9">
      <w:pPr>
        <w:pStyle w:val="ListParagraph"/>
        <w:numPr>
          <w:ilvl w:val="0"/>
          <w:numId w:val="4"/>
        </w:numPr>
      </w:pPr>
      <w:r w:rsidRPr="0004148B">
        <w:t>Reproduce, duplicate or otherwise copy the Template or any part thereof.</w:t>
      </w:r>
    </w:p>
    <w:p w14:paraId="2321ACFF" w14:textId="77777777" w:rsidR="005D4F29" w:rsidRPr="0004148B" w:rsidRDefault="005D4F29" w:rsidP="00F50BF5">
      <w:r w:rsidRPr="0004148B">
        <w:t>You must not, without prior written consent from Maroon:</w:t>
      </w:r>
    </w:p>
    <w:p w14:paraId="2321AD00" w14:textId="77777777" w:rsidR="005D4F29" w:rsidRPr="0004148B" w:rsidRDefault="005D4F29" w:rsidP="00B172D9">
      <w:pPr>
        <w:pStyle w:val="ListParagraph"/>
        <w:numPr>
          <w:ilvl w:val="0"/>
          <w:numId w:val="5"/>
        </w:numPr>
      </w:pPr>
      <w:r w:rsidRPr="0004148B">
        <w:t>Sell, rent or sub-license the Template or any part thereof;</w:t>
      </w:r>
    </w:p>
    <w:p w14:paraId="2321AD01" w14:textId="77777777" w:rsidR="005D4F29" w:rsidRPr="0004148B" w:rsidRDefault="005D4F29" w:rsidP="00B172D9">
      <w:pPr>
        <w:pStyle w:val="ListParagraph"/>
        <w:numPr>
          <w:ilvl w:val="0"/>
          <w:numId w:val="5"/>
        </w:numPr>
      </w:pPr>
      <w:r w:rsidRPr="0004148B">
        <w:t>Publicise any content from the Template; or</w:t>
      </w:r>
    </w:p>
    <w:p w14:paraId="2321AD02" w14:textId="77777777" w:rsidR="005D4F29" w:rsidRPr="0004148B" w:rsidRDefault="005D4F29" w:rsidP="00B172D9">
      <w:pPr>
        <w:pStyle w:val="ListParagraph"/>
        <w:numPr>
          <w:ilvl w:val="0"/>
          <w:numId w:val="5"/>
        </w:numPr>
      </w:pPr>
      <w:r w:rsidRPr="0004148B">
        <w:t>Redistribute the Template or any part thereof (except for content specifically and expressly made available for redistribution. Where content is specifically made available for redistribution, it may only be redistributed within your organisation).</w:t>
      </w:r>
    </w:p>
    <w:p w14:paraId="2321AD03" w14:textId="5D596C23" w:rsidR="005D4F29" w:rsidRPr="00F50BF5" w:rsidRDefault="005D4F29" w:rsidP="00F50BF5">
      <w:pPr>
        <w:pStyle w:val="Heading1"/>
        <w:rPr>
          <w:color w:val="800000"/>
        </w:rPr>
      </w:pPr>
      <w:bookmarkStart w:id="2" w:name="_Toc425093403"/>
      <w:r w:rsidRPr="00F50BF5">
        <w:rPr>
          <w:color w:val="800000"/>
        </w:rPr>
        <w:t>Disclaimer</w:t>
      </w:r>
      <w:bookmarkEnd w:id="2"/>
      <w:r w:rsidRPr="00F50BF5">
        <w:rPr>
          <w:color w:val="800000"/>
        </w:rPr>
        <w:t xml:space="preserve"> </w:t>
      </w:r>
    </w:p>
    <w:p w14:paraId="2321AD04" w14:textId="77777777" w:rsidR="002A57B5" w:rsidRPr="0004148B" w:rsidRDefault="005D4F29" w:rsidP="00F50BF5">
      <w:r w:rsidRPr="0004148B">
        <w:t>Nothing in the Template constitutes, or is meant to constitute, legal advice.</w:t>
      </w:r>
    </w:p>
    <w:p w14:paraId="2321AD05" w14:textId="77777777" w:rsidR="001B3ADD" w:rsidRPr="0004148B" w:rsidRDefault="001B3ADD" w:rsidP="00F50BF5">
      <w:r w:rsidRPr="0004148B">
        <w:br w:type="page"/>
      </w:r>
    </w:p>
    <w:bookmarkStart w:id="3" w:name="_Toc425093404" w:displacedByCustomXml="next"/>
    <w:sdt>
      <w:sdtPr>
        <w:rPr>
          <w:rFonts w:asciiTheme="minorHAnsi" w:eastAsiaTheme="minorHAnsi" w:hAnsiTheme="minorHAnsi" w:cstheme="minorBidi"/>
          <w:color w:val="auto"/>
          <w:sz w:val="22"/>
          <w:szCs w:val="22"/>
        </w:rPr>
        <w:id w:val="201214622"/>
        <w:docPartObj>
          <w:docPartGallery w:val="Table of Contents"/>
          <w:docPartUnique/>
        </w:docPartObj>
      </w:sdtPr>
      <w:sdtEndPr>
        <w:rPr>
          <w:rFonts w:ascii="Century Gothic" w:hAnsi="Century Gothic"/>
          <w:b/>
          <w:bCs/>
          <w:noProof/>
          <w:sz w:val="24"/>
          <w:szCs w:val="24"/>
        </w:rPr>
      </w:sdtEndPr>
      <w:sdtContent>
        <w:p w14:paraId="2321AD06" w14:textId="77777777" w:rsidR="004D7983" w:rsidRPr="0004148B" w:rsidRDefault="004D7983" w:rsidP="00465549">
          <w:pPr>
            <w:pStyle w:val="Heading1"/>
          </w:pPr>
          <w:r w:rsidRPr="0004148B">
            <w:t>Contents</w:t>
          </w:r>
          <w:bookmarkEnd w:id="3"/>
        </w:p>
        <w:p w14:paraId="019F7BE1" w14:textId="77777777" w:rsidR="00A234D0" w:rsidRDefault="004D7983">
          <w:pPr>
            <w:pStyle w:val="TOC1"/>
            <w:tabs>
              <w:tab w:val="right" w:leader="dot" w:pos="9016"/>
            </w:tabs>
            <w:rPr>
              <w:rFonts w:eastAsiaTheme="minorEastAsia"/>
              <w:noProof/>
              <w:lang w:eastAsia="en-SG"/>
            </w:rPr>
          </w:pPr>
          <w:r w:rsidRPr="0004148B">
            <w:rPr>
              <w:rFonts w:ascii="Century Gothic" w:hAnsi="Century Gothic"/>
              <w:sz w:val="24"/>
              <w:szCs w:val="24"/>
            </w:rPr>
            <w:fldChar w:fldCharType="begin"/>
          </w:r>
          <w:r w:rsidRPr="0004148B">
            <w:rPr>
              <w:rFonts w:ascii="Century Gothic" w:hAnsi="Century Gothic"/>
              <w:sz w:val="24"/>
              <w:szCs w:val="24"/>
            </w:rPr>
            <w:instrText xml:space="preserve"> TOC \o "1-3" \h \z \u </w:instrText>
          </w:r>
          <w:r w:rsidRPr="0004148B">
            <w:rPr>
              <w:rFonts w:ascii="Century Gothic" w:hAnsi="Century Gothic"/>
              <w:sz w:val="24"/>
              <w:szCs w:val="24"/>
            </w:rPr>
            <w:fldChar w:fldCharType="separate"/>
          </w:r>
          <w:hyperlink w:anchor="_Toc425093401" w:history="1">
            <w:r w:rsidR="00A234D0" w:rsidRPr="00171034">
              <w:rPr>
                <w:rStyle w:val="Hyperlink"/>
                <w:noProof/>
              </w:rPr>
              <w:t>Terms and Conditions of Use of the Template</w:t>
            </w:r>
            <w:r w:rsidR="00A234D0">
              <w:rPr>
                <w:noProof/>
                <w:webHidden/>
              </w:rPr>
              <w:tab/>
            </w:r>
            <w:r w:rsidR="00A234D0">
              <w:rPr>
                <w:noProof/>
                <w:webHidden/>
              </w:rPr>
              <w:fldChar w:fldCharType="begin"/>
            </w:r>
            <w:r w:rsidR="00A234D0">
              <w:rPr>
                <w:noProof/>
                <w:webHidden/>
              </w:rPr>
              <w:instrText xml:space="preserve"> PAGEREF _Toc425093401 \h </w:instrText>
            </w:r>
            <w:r w:rsidR="00A234D0">
              <w:rPr>
                <w:noProof/>
                <w:webHidden/>
              </w:rPr>
            </w:r>
            <w:r w:rsidR="00A234D0">
              <w:rPr>
                <w:noProof/>
                <w:webHidden/>
              </w:rPr>
              <w:fldChar w:fldCharType="separate"/>
            </w:r>
            <w:r w:rsidR="00CC59DD">
              <w:rPr>
                <w:noProof/>
                <w:webHidden/>
              </w:rPr>
              <w:t>1</w:t>
            </w:r>
            <w:r w:rsidR="00A234D0">
              <w:rPr>
                <w:noProof/>
                <w:webHidden/>
              </w:rPr>
              <w:fldChar w:fldCharType="end"/>
            </w:r>
          </w:hyperlink>
        </w:p>
        <w:p w14:paraId="5E602407" w14:textId="77777777" w:rsidR="00A234D0" w:rsidRDefault="00252C8C">
          <w:pPr>
            <w:pStyle w:val="TOC1"/>
            <w:tabs>
              <w:tab w:val="right" w:leader="dot" w:pos="9016"/>
            </w:tabs>
            <w:rPr>
              <w:rFonts w:eastAsiaTheme="minorEastAsia"/>
              <w:noProof/>
              <w:lang w:eastAsia="en-SG"/>
            </w:rPr>
          </w:pPr>
          <w:hyperlink w:anchor="_Toc425093402" w:history="1">
            <w:r w:rsidR="00A234D0" w:rsidRPr="00171034">
              <w:rPr>
                <w:rStyle w:val="Hyperlink"/>
                <w:noProof/>
              </w:rPr>
              <w:t>Conditions of Use</w:t>
            </w:r>
            <w:r w:rsidR="00A234D0">
              <w:rPr>
                <w:noProof/>
                <w:webHidden/>
              </w:rPr>
              <w:tab/>
            </w:r>
            <w:r w:rsidR="00A234D0">
              <w:rPr>
                <w:noProof/>
                <w:webHidden/>
              </w:rPr>
              <w:fldChar w:fldCharType="begin"/>
            </w:r>
            <w:r w:rsidR="00A234D0">
              <w:rPr>
                <w:noProof/>
                <w:webHidden/>
              </w:rPr>
              <w:instrText xml:space="preserve"> PAGEREF _Toc425093402 \h </w:instrText>
            </w:r>
            <w:r w:rsidR="00A234D0">
              <w:rPr>
                <w:noProof/>
                <w:webHidden/>
              </w:rPr>
            </w:r>
            <w:r w:rsidR="00A234D0">
              <w:rPr>
                <w:noProof/>
                <w:webHidden/>
              </w:rPr>
              <w:fldChar w:fldCharType="separate"/>
            </w:r>
            <w:r w:rsidR="00CC59DD">
              <w:rPr>
                <w:noProof/>
                <w:webHidden/>
              </w:rPr>
              <w:t>1</w:t>
            </w:r>
            <w:r w:rsidR="00A234D0">
              <w:rPr>
                <w:noProof/>
                <w:webHidden/>
              </w:rPr>
              <w:fldChar w:fldCharType="end"/>
            </w:r>
          </w:hyperlink>
        </w:p>
        <w:p w14:paraId="295310B7" w14:textId="77777777" w:rsidR="00A234D0" w:rsidRDefault="00252C8C">
          <w:pPr>
            <w:pStyle w:val="TOC1"/>
            <w:tabs>
              <w:tab w:val="right" w:leader="dot" w:pos="9016"/>
            </w:tabs>
            <w:rPr>
              <w:rFonts w:eastAsiaTheme="minorEastAsia"/>
              <w:noProof/>
              <w:lang w:eastAsia="en-SG"/>
            </w:rPr>
          </w:pPr>
          <w:hyperlink w:anchor="_Toc425093403" w:history="1">
            <w:r w:rsidR="00A234D0" w:rsidRPr="00171034">
              <w:rPr>
                <w:rStyle w:val="Hyperlink"/>
                <w:noProof/>
              </w:rPr>
              <w:t>Disclaimer</w:t>
            </w:r>
            <w:r w:rsidR="00A234D0">
              <w:rPr>
                <w:noProof/>
                <w:webHidden/>
              </w:rPr>
              <w:tab/>
            </w:r>
            <w:r w:rsidR="00A234D0">
              <w:rPr>
                <w:noProof/>
                <w:webHidden/>
              </w:rPr>
              <w:fldChar w:fldCharType="begin"/>
            </w:r>
            <w:r w:rsidR="00A234D0">
              <w:rPr>
                <w:noProof/>
                <w:webHidden/>
              </w:rPr>
              <w:instrText xml:space="preserve"> PAGEREF _Toc425093403 \h </w:instrText>
            </w:r>
            <w:r w:rsidR="00A234D0">
              <w:rPr>
                <w:noProof/>
                <w:webHidden/>
              </w:rPr>
            </w:r>
            <w:r w:rsidR="00A234D0">
              <w:rPr>
                <w:noProof/>
                <w:webHidden/>
              </w:rPr>
              <w:fldChar w:fldCharType="separate"/>
            </w:r>
            <w:r w:rsidR="00CC59DD">
              <w:rPr>
                <w:noProof/>
                <w:webHidden/>
              </w:rPr>
              <w:t>1</w:t>
            </w:r>
            <w:r w:rsidR="00A234D0">
              <w:rPr>
                <w:noProof/>
                <w:webHidden/>
              </w:rPr>
              <w:fldChar w:fldCharType="end"/>
            </w:r>
          </w:hyperlink>
        </w:p>
        <w:p w14:paraId="72B4F832" w14:textId="77777777" w:rsidR="00A234D0" w:rsidRDefault="00252C8C">
          <w:pPr>
            <w:pStyle w:val="TOC1"/>
            <w:tabs>
              <w:tab w:val="right" w:leader="dot" w:pos="9016"/>
            </w:tabs>
            <w:rPr>
              <w:rFonts w:eastAsiaTheme="minorEastAsia"/>
              <w:noProof/>
              <w:lang w:eastAsia="en-SG"/>
            </w:rPr>
          </w:pPr>
          <w:hyperlink w:anchor="_Toc425093404" w:history="1">
            <w:r w:rsidR="00A234D0" w:rsidRPr="00171034">
              <w:rPr>
                <w:rStyle w:val="Hyperlink"/>
                <w:noProof/>
              </w:rPr>
              <w:t>Contents</w:t>
            </w:r>
            <w:r w:rsidR="00A234D0">
              <w:rPr>
                <w:noProof/>
                <w:webHidden/>
              </w:rPr>
              <w:tab/>
            </w:r>
            <w:r w:rsidR="00A234D0">
              <w:rPr>
                <w:noProof/>
                <w:webHidden/>
              </w:rPr>
              <w:fldChar w:fldCharType="begin"/>
            </w:r>
            <w:r w:rsidR="00A234D0">
              <w:rPr>
                <w:noProof/>
                <w:webHidden/>
              </w:rPr>
              <w:instrText xml:space="preserve"> PAGEREF _Toc425093404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23A28D74" w14:textId="77777777" w:rsidR="00A234D0" w:rsidRDefault="00252C8C">
          <w:pPr>
            <w:pStyle w:val="TOC1"/>
            <w:tabs>
              <w:tab w:val="right" w:leader="dot" w:pos="9016"/>
            </w:tabs>
            <w:rPr>
              <w:rFonts w:eastAsiaTheme="minorEastAsia"/>
              <w:noProof/>
              <w:lang w:eastAsia="en-SG"/>
            </w:rPr>
          </w:pPr>
          <w:hyperlink w:anchor="_Toc425093405" w:history="1">
            <w:r w:rsidR="00A234D0" w:rsidRPr="00171034">
              <w:rPr>
                <w:rStyle w:val="Hyperlink"/>
                <w:noProof/>
              </w:rPr>
              <w:t>Introduction and Objective</w:t>
            </w:r>
            <w:r w:rsidR="00A234D0">
              <w:rPr>
                <w:noProof/>
                <w:webHidden/>
              </w:rPr>
              <w:tab/>
            </w:r>
            <w:r w:rsidR="00A234D0">
              <w:rPr>
                <w:noProof/>
                <w:webHidden/>
              </w:rPr>
              <w:fldChar w:fldCharType="begin"/>
            </w:r>
            <w:r w:rsidR="00A234D0">
              <w:rPr>
                <w:noProof/>
                <w:webHidden/>
              </w:rPr>
              <w:instrText xml:space="preserve"> PAGEREF _Toc425093405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2E195536" w14:textId="77777777" w:rsidR="00A234D0" w:rsidRDefault="00252C8C">
          <w:pPr>
            <w:pStyle w:val="TOC2"/>
            <w:tabs>
              <w:tab w:val="right" w:leader="dot" w:pos="9016"/>
            </w:tabs>
            <w:rPr>
              <w:rFonts w:eastAsiaTheme="minorEastAsia"/>
              <w:noProof/>
              <w:lang w:eastAsia="en-SG"/>
            </w:rPr>
          </w:pPr>
          <w:hyperlink w:anchor="_Toc425093406" w:history="1">
            <w:r w:rsidR="00A234D0" w:rsidRPr="00171034">
              <w:rPr>
                <w:rStyle w:val="Hyperlink"/>
                <w:noProof/>
              </w:rPr>
              <w:t>Objective and Regulatory Requirements</w:t>
            </w:r>
            <w:r w:rsidR="00A234D0">
              <w:rPr>
                <w:noProof/>
                <w:webHidden/>
              </w:rPr>
              <w:tab/>
            </w:r>
            <w:r w:rsidR="00A234D0">
              <w:rPr>
                <w:noProof/>
                <w:webHidden/>
              </w:rPr>
              <w:fldChar w:fldCharType="begin"/>
            </w:r>
            <w:r w:rsidR="00A234D0">
              <w:rPr>
                <w:noProof/>
                <w:webHidden/>
              </w:rPr>
              <w:instrText xml:space="preserve"> PAGEREF _Toc425093406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1CE6C9B1" w14:textId="77777777" w:rsidR="00A234D0" w:rsidRDefault="00252C8C">
          <w:pPr>
            <w:pStyle w:val="TOC2"/>
            <w:tabs>
              <w:tab w:val="right" w:leader="dot" w:pos="9016"/>
            </w:tabs>
            <w:rPr>
              <w:rFonts w:eastAsiaTheme="minorEastAsia"/>
              <w:noProof/>
              <w:lang w:eastAsia="en-SG"/>
            </w:rPr>
          </w:pPr>
          <w:hyperlink w:anchor="_Toc425093407" w:history="1">
            <w:r w:rsidR="00A234D0" w:rsidRPr="00171034">
              <w:rPr>
                <w:rStyle w:val="Hyperlink"/>
                <w:noProof/>
              </w:rPr>
              <w:t>Implementation in the Enterprise-Wide Risk Assessment Framework</w:t>
            </w:r>
            <w:r w:rsidR="00A234D0">
              <w:rPr>
                <w:noProof/>
                <w:webHidden/>
              </w:rPr>
              <w:tab/>
            </w:r>
            <w:r w:rsidR="00A234D0">
              <w:rPr>
                <w:noProof/>
                <w:webHidden/>
              </w:rPr>
              <w:fldChar w:fldCharType="begin"/>
            </w:r>
            <w:r w:rsidR="00A234D0">
              <w:rPr>
                <w:noProof/>
                <w:webHidden/>
              </w:rPr>
              <w:instrText xml:space="preserve"> PAGEREF _Toc425093407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5CD4534E" w14:textId="77777777" w:rsidR="00A234D0" w:rsidRDefault="00252C8C">
          <w:pPr>
            <w:pStyle w:val="TOC1"/>
            <w:tabs>
              <w:tab w:val="right" w:leader="dot" w:pos="9016"/>
            </w:tabs>
            <w:rPr>
              <w:rFonts w:eastAsiaTheme="minorEastAsia"/>
              <w:noProof/>
              <w:lang w:eastAsia="en-SG"/>
            </w:rPr>
          </w:pPr>
          <w:hyperlink w:anchor="_Toc425093408" w:history="1">
            <w:r w:rsidR="00A234D0" w:rsidRPr="00171034">
              <w:rPr>
                <w:rStyle w:val="Hyperlink"/>
                <w:noProof/>
              </w:rPr>
              <w:t>Enterprise-Wide AML/CFT Risk Assessment</w:t>
            </w:r>
            <w:r w:rsidR="00A234D0">
              <w:rPr>
                <w:noProof/>
                <w:webHidden/>
              </w:rPr>
              <w:tab/>
            </w:r>
            <w:r w:rsidR="00A234D0">
              <w:rPr>
                <w:noProof/>
                <w:webHidden/>
              </w:rPr>
              <w:fldChar w:fldCharType="begin"/>
            </w:r>
            <w:r w:rsidR="00A234D0">
              <w:rPr>
                <w:noProof/>
                <w:webHidden/>
              </w:rPr>
              <w:instrText xml:space="preserve"> PAGEREF _Toc425093408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588CC687" w14:textId="77777777" w:rsidR="00A234D0" w:rsidRDefault="00252C8C">
          <w:pPr>
            <w:pStyle w:val="TOC2"/>
            <w:tabs>
              <w:tab w:val="right" w:leader="dot" w:pos="9016"/>
            </w:tabs>
            <w:rPr>
              <w:rFonts w:eastAsiaTheme="minorEastAsia"/>
              <w:noProof/>
              <w:lang w:eastAsia="en-SG"/>
            </w:rPr>
          </w:pPr>
          <w:hyperlink w:anchor="_Toc425093409" w:history="1">
            <w:r w:rsidR="00A234D0" w:rsidRPr="00171034">
              <w:rPr>
                <w:rStyle w:val="Hyperlink"/>
                <w:noProof/>
              </w:rPr>
              <w:t>Overview of the Enterprise-Wide AML/CFT Risk Assessment</w:t>
            </w:r>
            <w:r w:rsidR="00A234D0">
              <w:rPr>
                <w:noProof/>
                <w:webHidden/>
              </w:rPr>
              <w:tab/>
            </w:r>
            <w:r w:rsidR="00A234D0">
              <w:rPr>
                <w:noProof/>
                <w:webHidden/>
              </w:rPr>
              <w:fldChar w:fldCharType="begin"/>
            </w:r>
            <w:r w:rsidR="00A234D0">
              <w:rPr>
                <w:noProof/>
                <w:webHidden/>
              </w:rPr>
              <w:instrText xml:space="preserve"> PAGEREF _Toc425093409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2BA9182A" w14:textId="77777777" w:rsidR="00A234D0" w:rsidRDefault="00252C8C">
          <w:pPr>
            <w:pStyle w:val="TOC2"/>
            <w:tabs>
              <w:tab w:val="right" w:leader="dot" w:pos="9016"/>
            </w:tabs>
            <w:rPr>
              <w:rFonts w:eastAsiaTheme="minorEastAsia"/>
              <w:noProof/>
              <w:lang w:eastAsia="en-SG"/>
            </w:rPr>
          </w:pPr>
          <w:hyperlink w:anchor="_Toc425093410" w:history="1">
            <w:r w:rsidR="00A234D0" w:rsidRPr="00171034">
              <w:rPr>
                <w:rStyle w:val="Hyperlink"/>
                <w:noProof/>
              </w:rPr>
              <w:t>Risk Overview Module</w:t>
            </w:r>
            <w:r w:rsidR="00A234D0">
              <w:rPr>
                <w:noProof/>
                <w:webHidden/>
              </w:rPr>
              <w:tab/>
            </w:r>
            <w:r w:rsidR="00A234D0">
              <w:rPr>
                <w:noProof/>
                <w:webHidden/>
              </w:rPr>
              <w:fldChar w:fldCharType="begin"/>
            </w:r>
            <w:r w:rsidR="00A234D0">
              <w:rPr>
                <w:noProof/>
                <w:webHidden/>
              </w:rPr>
              <w:instrText xml:space="preserve"> PAGEREF _Toc425093410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1110C50C" w14:textId="77777777" w:rsidR="00A234D0" w:rsidRDefault="00252C8C">
          <w:pPr>
            <w:pStyle w:val="TOC3"/>
            <w:tabs>
              <w:tab w:val="right" w:leader="dot" w:pos="9016"/>
            </w:tabs>
            <w:rPr>
              <w:rFonts w:eastAsiaTheme="minorEastAsia"/>
              <w:noProof/>
              <w:lang w:eastAsia="en-SG"/>
            </w:rPr>
          </w:pPr>
          <w:hyperlink w:anchor="_Toc425093411" w:history="1">
            <w:r w:rsidR="00A234D0" w:rsidRPr="00171034">
              <w:rPr>
                <w:rStyle w:val="Hyperlink"/>
                <w:noProof/>
              </w:rPr>
              <w:t>Required Information</w:t>
            </w:r>
            <w:r w:rsidR="00A234D0">
              <w:rPr>
                <w:noProof/>
                <w:webHidden/>
              </w:rPr>
              <w:tab/>
            </w:r>
            <w:r w:rsidR="00A234D0">
              <w:rPr>
                <w:noProof/>
                <w:webHidden/>
              </w:rPr>
              <w:fldChar w:fldCharType="begin"/>
            </w:r>
            <w:r w:rsidR="00A234D0">
              <w:rPr>
                <w:noProof/>
                <w:webHidden/>
              </w:rPr>
              <w:instrText xml:space="preserve"> PAGEREF _Toc425093411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4B642344" w14:textId="77777777" w:rsidR="00A234D0" w:rsidRDefault="00252C8C">
          <w:pPr>
            <w:pStyle w:val="TOC3"/>
            <w:tabs>
              <w:tab w:val="right" w:leader="dot" w:pos="9016"/>
            </w:tabs>
            <w:rPr>
              <w:rFonts w:eastAsiaTheme="minorEastAsia"/>
              <w:noProof/>
              <w:lang w:eastAsia="en-SG"/>
            </w:rPr>
          </w:pPr>
          <w:hyperlink w:anchor="_Toc425093412" w:history="1">
            <w:r w:rsidR="00A234D0" w:rsidRPr="00171034">
              <w:rPr>
                <w:rStyle w:val="Hyperlink"/>
                <w:noProof/>
              </w:rPr>
              <w:t>Understanding the Risk Concentrations</w:t>
            </w:r>
            <w:r w:rsidR="00A234D0">
              <w:rPr>
                <w:noProof/>
                <w:webHidden/>
              </w:rPr>
              <w:tab/>
            </w:r>
            <w:r w:rsidR="00A234D0">
              <w:rPr>
                <w:noProof/>
                <w:webHidden/>
              </w:rPr>
              <w:fldChar w:fldCharType="begin"/>
            </w:r>
            <w:r w:rsidR="00A234D0">
              <w:rPr>
                <w:noProof/>
                <w:webHidden/>
              </w:rPr>
              <w:instrText xml:space="preserve"> PAGEREF _Toc425093412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5BA9D399" w14:textId="77777777" w:rsidR="00A234D0" w:rsidRDefault="00252C8C">
          <w:pPr>
            <w:pStyle w:val="TOC2"/>
            <w:tabs>
              <w:tab w:val="right" w:leader="dot" w:pos="9016"/>
            </w:tabs>
            <w:rPr>
              <w:rFonts w:eastAsiaTheme="minorEastAsia"/>
              <w:noProof/>
              <w:lang w:eastAsia="en-SG"/>
            </w:rPr>
          </w:pPr>
          <w:hyperlink w:anchor="_Toc425093413" w:history="1">
            <w:r w:rsidR="00A234D0" w:rsidRPr="00171034">
              <w:rPr>
                <w:rStyle w:val="Hyperlink"/>
                <w:noProof/>
              </w:rPr>
              <w:t>Company Risk Analysis Module</w:t>
            </w:r>
            <w:r w:rsidR="00A234D0">
              <w:rPr>
                <w:noProof/>
                <w:webHidden/>
              </w:rPr>
              <w:tab/>
            </w:r>
            <w:r w:rsidR="00A234D0">
              <w:rPr>
                <w:noProof/>
                <w:webHidden/>
              </w:rPr>
              <w:fldChar w:fldCharType="begin"/>
            </w:r>
            <w:r w:rsidR="00A234D0">
              <w:rPr>
                <w:noProof/>
                <w:webHidden/>
              </w:rPr>
              <w:instrText xml:space="preserve"> PAGEREF _Toc425093413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1D278401" w14:textId="77777777" w:rsidR="00A234D0" w:rsidRDefault="00252C8C">
          <w:pPr>
            <w:pStyle w:val="TOC3"/>
            <w:tabs>
              <w:tab w:val="right" w:leader="dot" w:pos="9016"/>
            </w:tabs>
            <w:rPr>
              <w:rFonts w:eastAsiaTheme="minorEastAsia"/>
              <w:noProof/>
              <w:lang w:eastAsia="en-SG"/>
            </w:rPr>
          </w:pPr>
          <w:hyperlink w:anchor="_Toc425093414" w:history="1">
            <w:r w:rsidR="00A234D0" w:rsidRPr="00171034">
              <w:rPr>
                <w:rStyle w:val="Hyperlink"/>
                <w:noProof/>
              </w:rPr>
              <w:t>Required Information</w:t>
            </w:r>
            <w:r w:rsidR="00A234D0">
              <w:rPr>
                <w:noProof/>
                <w:webHidden/>
              </w:rPr>
              <w:tab/>
            </w:r>
            <w:r w:rsidR="00A234D0">
              <w:rPr>
                <w:noProof/>
                <w:webHidden/>
              </w:rPr>
              <w:fldChar w:fldCharType="begin"/>
            </w:r>
            <w:r w:rsidR="00A234D0">
              <w:rPr>
                <w:noProof/>
                <w:webHidden/>
              </w:rPr>
              <w:instrText xml:space="preserve"> PAGEREF _Toc425093414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0FFFD1AA" w14:textId="77777777" w:rsidR="00A234D0" w:rsidRDefault="00252C8C">
          <w:pPr>
            <w:pStyle w:val="TOC3"/>
            <w:tabs>
              <w:tab w:val="right" w:leader="dot" w:pos="9016"/>
            </w:tabs>
            <w:rPr>
              <w:rFonts w:eastAsiaTheme="minorEastAsia"/>
              <w:noProof/>
              <w:lang w:eastAsia="en-SG"/>
            </w:rPr>
          </w:pPr>
          <w:hyperlink w:anchor="_Toc425093415" w:history="1">
            <w:r w:rsidR="00A234D0" w:rsidRPr="00171034">
              <w:rPr>
                <w:rStyle w:val="Hyperlink"/>
                <w:noProof/>
                <w:lang w:eastAsia="en-SG"/>
              </w:rPr>
              <w:t>Understanding the Company Risk Analysis Module</w:t>
            </w:r>
            <w:r w:rsidR="00A234D0">
              <w:rPr>
                <w:noProof/>
                <w:webHidden/>
              </w:rPr>
              <w:tab/>
            </w:r>
            <w:r w:rsidR="00A234D0">
              <w:rPr>
                <w:noProof/>
                <w:webHidden/>
              </w:rPr>
              <w:fldChar w:fldCharType="begin"/>
            </w:r>
            <w:r w:rsidR="00A234D0">
              <w:rPr>
                <w:noProof/>
                <w:webHidden/>
              </w:rPr>
              <w:instrText xml:space="preserve"> PAGEREF _Toc425093415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641B1C2E" w14:textId="77777777" w:rsidR="00A234D0" w:rsidRDefault="00252C8C">
          <w:pPr>
            <w:pStyle w:val="TOC2"/>
            <w:tabs>
              <w:tab w:val="right" w:leader="dot" w:pos="9016"/>
            </w:tabs>
            <w:rPr>
              <w:rFonts w:eastAsiaTheme="minorEastAsia"/>
              <w:noProof/>
              <w:lang w:eastAsia="en-SG"/>
            </w:rPr>
          </w:pPr>
          <w:hyperlink w:anchor="_Toc425093416" w:history="1">
            <w:r w:rsidR="00A234D0" w:rsidRPr="00171034">
              <w:rPr>
                <w:rStyle w:val="Hyperlink"/>
                <w:noProof/>
              </w:rPr>
              <w:t>Customer Risk Analysis Module</w:t>
            </w:r>
            <w:r w:rsidR="00A234D0">
              <w:rPr>
                <w:noProof/>
                <w:webHidden/>
              </w:rPr>
              <w:tab/>
            </w:r>
            <w:r w:rsidR="00A234D0">
              <w:rPr>
                <w:noProof/>
                <w:webHidden/>
              </w:rPr>
              <w:fldChar w:fldCharType="begin"/>
            </w:r>
            <w:r w:rsidR="00A234D0">
              <w:rPr>
                <w:noProof/>
                <w:webHidden/>
              </w:rPr>
              <w:instrText xml:space="preserve"> PAGEREF _Toc425093416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7F14FE1A" w14:textId="77777777" w:rsidR="00A234D0" w:rsidRDefault="00252C8C">
          <w:pPr>
            <w:pStyle w:val="TOC3"/>
            <w:tabs>
              <w:tab w:val="right" w:leader="dot" w:pos="9016"/>
            </w:tabs>
            <w:rPr>
              <w:rFonts w:eastAsiaTheme="minorEastAsia"/>
              <w:noProof/>
              <w:lang w:eastAsia="en-SG"/>
            </w:rPr>
          </w:pPr>
          <w:hyperlink w:anchor="_Toc425093417" w:history="1">
            <w:r w:rsidR="00A234D0" w:rsidRPr="00171034">
              <w:rPr>
                <w:rStyle w:val="Hyperlink"/>
                <w:noProof/>
                <w:lang w:eastAsia="en-SG"/>
              </w:rPr>
              <w:t>Required Information</w:t>
            </w:r>
            <w:r w:rsidR="00A234D0">
              <w:rPr>
                <w:noProof/>
                <w:webHidden/>
              </w:rPr>
              <w:tab/>
            </w:r>
            <w:r w:rsidR="00A234D0">
              <w:rPr>
                <w:noProof/>
                <w:webHidden/>
              </w:rPr>
              <w:fldChar w:fldCharType="begin"/>
            </w:r>
            <w:r w:rsidR="00A234D0">
              <w:rPr>
                <w:noProof/>
                <w:webHidden/>
              </w:rPr>
              <w:instrText xml:space="preserve"> PAGEREF _Toc425093417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63653323" w14:textId="77777777" w:rsidR="00A234D0" w:rsidRDefault="00252C8C">
          <w:pPr>
            <w:pStyle w:val="TOC3"/>
            <w:tabs>
              <w:tab w:val="right" w:leader="dot" w:pos="9016"/>
            </w:tabs>
            <w:rPr>
              <w:rFonts w:eastAsiaTheme="minorEastAsia"/>
              <w:noProof/>
              <w:lang w:eastAsia="en-SG"/>
            </w:rPr>
          </w:pPr>
          <w:hyperlink w:anchor="_Toc425093418" w:history="1">
            <w:r w:rsidR="00A234D0" w:rsidRPr="00171034">
              <w:rPr>
                <w:rStyle w:val="Hyperlink"/>
                <w:noProof/>
              </w:rPr>
              <w:t>Understanding the Customer Risk Analysis Module</w:t>
            </w:r>
            <w:r w:rsidR="00A234D0">
              <w:rPr>
                <w:noProof/>
                <w:webHidden/>
              </w:rPr>
              <w:tab/>
            </w:r>
            <w:r w:rsidR="00A234D0">
              <w:rPr>
                <w:noProof/>
                <w:webHidden/>
              </w:rPr>
              <w:fldChar w:fldCharType="begin"/>
            </w:r>
            <w:r w:rsidR="00A234D0">
              <w:rPr>
                <w:noProof/>
                <w:webHidden/>
              </w:rPr>
              <w:instrText xml:space="preserve"> PAGEREF _Toc425093418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3C67C41F" w14:textId="77777777" w:rsidR="00A234D0" w:rsidRDefault="00252C8C">
          <w:pPr>
            <w:pStyle w:val="TOC2"/>
            <w:tabs>
              <w:tab w:val="right" w:leader="dot" w:pos="9016"/>
            </w:tabs>
            <w:rPr>
              <w:rFonts w:eastAsiaTheme="minorEastAsia"/>
              <w:noProof/>
              <w:lang w:eastAsia="en-SG"/>
            </w:rPr>
          </w:pPr>
          <w:hyperlink w:anchor="_Toc425093419" w:history="1">
            <w:r w:rsidR="00A234D0" w:rsidRPr="00171034">
              <w:rPr>
                <w:rStyle w:val="Hyperlink"/>
                <w:noProof/>
              </w:rPr>
              <w:t>Jurisdictional (Country) Risk Analysis Module</w:t>
            </w:r>
            <w:r w:rsidR="00A234D0">
              <w:rPr>
                <w:noProof/>
                <w:webHidden/>
              </w:rPr>
              <w:tab/>
            </w:r>
            <w:r w:rsidR="00A234D0">
              <w:rPr>
                <w:noProof/>
                <w:webHidden/>
              </w:rPr>
              <w:fldChar w:fldCharType="begin"/>
            </w:r>
            <w:r w:rsidR="00A234D0">
              <w:rPr>
                <w:noProof/>
                <w:webHidden/>
              </w:rPr>
              <w:instrText xml:space="preserve"> PAGEREF _Toc425093419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73DB9D25" w14:textId="77777777" w:rsidR="00A234D0" w:rsidRDefault="00252C8C">
          <w:pPr>
            <w:pStyle w:val="TOC3"/>
            <w:tabs>
              <w:tab w:val="right" w:leader="dot" w:pos="9016"/>
            </w:tabs>
            <w:rPr>
              <w:rFonts w:eastAsiaTheme="minorEastAsia"/>
              <w:noProof/>
              <w:lang w:eastAsia="en-SG"/>
            </w:rPr>
          </w:pPr>
          <w:hyperlink w:anchor="_Toc425093420" w:history="1">
            <w:r w:rsidR="00A234D0" w:rsidRPr="00171034">
              <w:rPr>
                <w:rStyle w:val="Hyperlink"/>
                <w:noProof/>
                <w:lang w:val="en-GB"/>
              </w:rPr>
              <w:t>Money Laundering and Terrorism Financing Risk</w:t>
            </w:r>
            <w:r w:rsidR="00A234D0">
              <w:rPr>
                <w:noProof/>
                <w:webHidden/>
              </w:rPr>
              <w:tab/>
            </w:r>
            <w:r w:rsidR="00A234D0">
              <w:rPr>
                <w:noProof/>
                <w:webHidden/>
              </w:rPr>
              <w:fldChar w:fldCharType="begin"/>
            </w:r>
            <w:r w:rsidR="00A234D0">
              <w:rPr>
                <w:noProof/>
                <w:webHidden/>
              </w:rPr>
              <w:instrText xml:space="preserve"> PAGEREF _Toc425093420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4B288402" w14:textId="77777777" w:rsidR="00A234D0" w:rsidRDefault="00252C8C">
          <w:pPr>
            <w:pStyle w:val="TOC3"/>
            <w:tabs>
              <w:tab w:val="right" w:leader="dot" w:pos="9016"/>
            </w:tabs>
            <w:rPr>
              <w:rFonts w:eastAsiaTheme="minorEastAsia"/>
              <w:noProof/>
              <w:lang w:eastAsia="en-SG"/>
            </w:rPr>
          </w:pPr>
          <w:hyperlink w:anchor="_Toc425093421" w:history="1">
            <w:r w:rsidR="00A234D0" w:rsidRPr="00171034">
              <w:rPr>
                <w:rStyle w:val="Hyperlink"/>
                <w:noProof/>
              </w:rPr>
              <w:t>Tax Risk</w:t>
            </w:r>
            <w:r w:rsidR="00A234D0">
              <w:rPr>
                <w:noProof/>
                <w:webHidden/>
              </w:rPr>
              <w:tab/>
            </w:r>
            <w:r w:rsidR="00A234D0">
              <w:rPr>
                <w:noProof/>
                <w:webHidden/>
              </w:rPr>
              <w:fldChar w:fldCharType="begin"/>
            </w:r>
            <w:r w:rsidR="00A234D0">
              <w:rPr>
                <w:noProof/>
                <w:webHidden/>
              </w:rPr>
              <w:instrText xml:space="preserve"> PAGEREF _Toc425093421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6C5D2C65" w14:textId="77777777" w:rsidR="00A234D0" w:rsidRDefault="00252C8C">
          <w:pPr>
            <w:pStyle w:val="TOC2"/>
            <w:tabs>
              <w:tab w:val="right" w:leader="dot" w:pos="9016"/>
            </w:tabs>
            <w:rPr>
              <w:rFonts w:eastAsiaTheme="minorEastAsia"/>
              <w:noProof/>
              <w:lang w:eastAsia="en-SG"/>
            </w:rPr>
          </w:pPr>
          <w:hyperlink w:anchor="_Toc425093422" w:history="1">
            <w:r w:rsidR="00A234D0" w:rsidRPr="00171034">
              <w:rPr>
                <w:rStyle w:val="Hyperlink"/>
                <w:noProof/>
              </w:rPr>
              <w:t>Transactional Risk Assessment Module</w:t>
            </w:r>
            <w:r w:rsidR="00A234D0">
              <w:rPr>
                <w:noProof/>
                <w:webHidden/>
              </w:rPr>
              <w:tab/>
            </w:r>
            <w:r w:rsidR="00A234D0">
              <w:rPr>
                <w:noProof/>
                <w:webHidden/>
              </w:rPr>
              <w:fldChar w:fldCharType="begin"/>
            </w:r>
            <w:r w:rsidR="00A234D0">
              <w:rPr>
                <w:noProof/>
                <w:webHidden/>
              </w:rPr>
              <w:instrText xml:space="preserve"> PAGEREF _Toc425093422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4D7D1F91" w14:textId="77777777" w:rsidR="00A234D0" w:rsidRDefault="00252C8C">
          <w:pPr>
            <w:pStyle w:val="TOC3"/>
            <w:tabs>
              <w:tab w:val="right" w:leader="dot" w:pos="9016"/>
            </w:tabs>
            <w:rPr>
              <w:rFonts w:eastAsiaTheme="minorEastAsia"/>
              <w:noProof/>
              <w:lang w:eastAsia="en-SG"/>
            </w:rPr>
          </w:pPr>
          <w:hyperlink w:anchor="_Toc425093423" w:history="1">
            <w:r w:rsidR="00A234D0" w:rsidRPr="00171034">
              <w:rPr>
                <w:rStyle w:val="Hyperlink"/>
                <w:noProof/>
              </w:rPr>
              <w:t>Required Information</w:t>
            </w:r>
            <w:r w:rsidR="00A234D0">
              <w:rPr>
                <w:noProof/>
                <w:webHidden/>
              </w:rPr>
              <w:tab/>
            </w:r>
            <w:r w:rsidR="00A234D0">
              <w:rPr>
                <w:noProof/>
                <w:webHidden/>
              </w:rPr>
              <w:fldChar w:fldCharType="begin"/>
            </w:r>
            <w:r w:rsidR="00A234D0">
              <w:rPr>
                <w:noProof/>
                <w:webHidden/>
              </w:rPr>
              <w:instrText xml:space="preserve"> PAGEREF _Toc425093423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5430E7B3" w14:textId="77777777" w:rsidR="00A234D0" w:rsidRDefault="00252C8C">
          <w:pPr>
            <w:pStyle w:val="TOC3"/>
            <w:tabs>
              <w:tab w:val="right" w:leader="dot" w:pos="9016"/>
            </w:tabs>
            <w:rPr>
              <w:rFonts w:eastAsiaTheme="minorEastAsia"/>
              <w:noProof/>
              <w:lang w:eastAsia="en-SG"/>
            </w:rPr>
          </w:pPr>
          <w:hyperlink w:anchor="_Toc425093424" w:history="1">
            <w:r w:rsidR="00A234D0" w:rsidRPr="00171034">
              <w:rPr>
                <w:rStyle w:val="Hyperlink"/>
                <w:noProof/>
                <w:lang w:eastAsia="en-SG"/>
              </w:rPr>
              <w:t>Understanding Transactional Risk Assessment Module</w:t>
            </w:r>
            <w:r w:rsidR="00A234D0">
              <w:rPr>
                <w:noProof/>
                <w:webHidden/>
              </w:rPr>
              <w:tab/>
            </w:r>
            <w:r w:rsidR="00A234D0">
              <w:rPr>
                <w:noProof/>
                <w:webHidden/>
              </w:rPr>
              <w:fldChar w:fldCharType="begin"/>
            </w:r>
            <w:r w:rsidR="00A234D0">
              <w:rPr>
                <w:noProof/>
                <w:webHidden/>
              </w:rPr>
              <w:instrText xml:space="preserve"> PAGEREF _Toc425093424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733598B0" w14:textId="77777777" w:rsidR="00A234D0" w:rsidRDefault="00252C8C">
          <w:pPr>
            <w:pStyle w:val="TOC2"/>
            <w:tabs>
              <w:tab w:val="right" w:leader="dot" w:pos="9016"/>
            </w:tabs>
            <w:rPr>
              <w:rFonts w:eastAsiaTheme="minorEastAsia"/>
              <w:noProof/>
              <w:lang w:eastAsia="en-SG"/>
            </w:rPr>
          </w:pPr>
          <w:hyperlink w:anchor="_Toc425093425" w:history="1">
            <w:r w:rsidR="00A234D0" w:rsidRPr="00171034">
              <w:rPr>
                <w:rStyle w:val="Hyperlink"/>
                <w:noProof/>
              </w:rPr>
              <w:t>Support Annex</w:t>
            </w:r>
            <w:r w:rsidR="00A234D0">
              <w:rPr>
                <w:noProof/>
                <w:webHidden/>
              </w:rPr>
              <w:tab/>
            </w:r>
            <w:r w:rsidR="00A234D0">
              <w:rPr>
                <w:noProof/>
                <w:webHidden/>
              </w:rPr>
              <w:fldChar w:fldCharType="begin"/>
            </w:r>
            <w:r w:rsidR="00A234D0">
              <w:rPr>
                <w:noProof/>
                <w:webHidden/>
              </w:rPr>
              <w:instrText xml:space="preserve"> PAGEREF _Toc425093425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6A2F8FE5" w14:textId="77777777" w:rsidR="00A234D0" w:rsidRDefault="00252C8C">
          <w:pPr>
            <w:pStyle w:val="TOC3"/>
            <w:tabs>
              <w:tab w:val="right" w:leader="dot" w:pos="9016"/>
            </w:tabs>
            <w:rPr>
              <w:rFonts w:eastAsiaTheme="minorEastAsia"/>
              <w:noProof/>
              <w:lang w:eastAsia="en-SG"/>
            </w:rPr>
          </w:pPr>
          <w:hyperlink w:anchor="_Toc425093426" w:history="1">
            <w:r w:rsidR="00A234D0" w:rsidRPr="00171034">
              <w:rPr>
                <w:rStyle w:val="Hyperlink"/>
                <w:noProof/>
              </w:rPr>
              <w:t>Sensitive Industries List</w:t>
            </w:r>
            <w:r w:rsidR="00A234D0">
              <w:rPr>
                <w:noProof/>
                <w:webHidden/>
              </w:rPr>
              <w:tab/>
            </w:r>
            <w:r w:rsidR="00A234D0">
              <w:rPr>
                <w:noProof/>
                <w:webHidden/>
              </w:rPr>
              <w:fldChar w:fldCharType="begin"/>
            </w:r>
            <w:r w:rsidR="00A234D0">
              <w:rPr>
                <w:noProof/>
                <w:webHidden/>
              </w:rPr>
              <w:instrText xml:space="preserve"> PAGEREF _Toc425093426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3DB03D0D" w14:textId="77777777" w:rsidR="00A234D0" w:rsidRDefault="00252C8C">
          <w:pPr>
            <w:pStyle w:val="TOC3"/>
            <w:tabs>
              <w:tab w:val="right" w:leader="dot" w:pos="9016"/>
            </w:tabs>
            <w:rPr>
              <w:rFonts w:eastAsiaTheme="minorEastAsia"/>
              <w:noProof/>
              <w:lang w:eastAsia="en-SG"/>
            </w:rPr>
          </w:pPr>
          <w:hyperlink w:anchor="_Toc425093427" w:history="1">
            <w:r w:rsidR="00A234D0" w:rsidRPr="00171034">
              <w:rPr>
                <w:rStyle w:val="Hyperlink"/>
                <w:noProof/>
              </w:rPr>
              <w:t>Legal Identity List</w:t>
            </w:r>
            <w:r w:rsidR="00A234D0">
              <w:rPr>
                <w:noProof/>
                <w:webHidden/>
              </w:rPr>
              <w:tab/>
            </w:r>
            <w:r w:rsidR="00A234D0">
              <w:rPr>
                <w:noProof/>
                <w:webHidden/>
              </w:rPr>
              <w:fldChar w:fldCharType="begin"/>
            </w:r>
            <w:r w:rsidR="00A234D0">
              <w:rPr>
                <w:noProof/>
                <w:webHidden/>
              </w:rPr>
              <w:instrText xml:space="preserve"> PAGEREF _Toc425093427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2D22F50A" w14:textId="77777777" w:rsidR="00A234D0" w:rsidRDefault="00252C8C">
          <w:pPr>
            <w:pStyle w:val="TOC3"/>
            <w:tabs>
              <w:tab w:val="right" w:leader="dot" w:pos="9016"/>
            </w:tabs>
            <w:rPr>
              <w:rFonts w:eastAsiaTheme="minorEastAsia"/>
              <w:noProof/>
              <w:lang w:eastAsia="en-SG"/>
            </w:rPr>
          </w:pPr>
          <w:hyperlink w:anchor="_Toc425093428" w:history="1">
            <w:r w:rsidR="00A234D0" w:rsidRPr="00171034">
              <w:rPr>
                <w:rStyle w:val="Hyperlink"/>
                <w:noProof/>
              </w:rPr>
              <w:t>Yes/No Response</w:t>
            </w:r>
            <w:r w:rsidR="00A234D0">
              <w:rPr>
                <w:noProof/>
                <w:webHidden/>
              </w:rPr>
              <w:tab/>
            </w:r>
            <w:r w:rsidR="00A234D0">
              <w:rPr>
                <w:noProof/>
                <w:webHidden/>
              </w:rPr>
              <w:fldChar w:fldCharType="begin"/>
            </w:r>
            <w:r w:rsidR="00A234D0">
              <w:rPr>
                <w:noProof/>
                <w:webHidden/>
              </w:rPr>
              <w:instrText xml:space="preserve"> PAGEREF _Toc425093428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311F47E4" w14:textId="77777777" w:rsidR="00A234D0" w:rsidRDefault="00252C8C">
          <w:pPr>
            <w:pStyle w:val="TOC3"/>
            <w:tabs>
              <w:tab w:val="right" w:leader="dot" w:pos="9016"/>
            </w:tabs>
            <w:rPr>
              <w:rFonts w:eastAsiaTheme="minorEastAsia"/>
              <w:noProof/>
              <w:lang w:eastAsia="en-SG"/>
            </w:rPr>
          </w:pPr>
          <w:hyperlink w:anchor="_Toc425093429" w:history="1">
            <w:r w:rsidR="00A234D0" w:rsidRPr="00171034">
              <w:rPr>
                <w:rStyle w:val="Hyperlink"/>
                <w:noProof/>
              </w:rPr>
              <w:t>Risk Rating</w:t>
            </w:r>
            <w:r w:rsidR="00A234D0">
              <w:rPr>
                <w:noProof/>
                <w:webHidden/>
              </w:rPr>
              <w:tab/>
            </w:r>
            <w:r w:rsidR="00A234D0">
              <w:rPr>
                <w:noProof/>
                <w:webHidden/>
              </w:rPr>
              <w:fldChar w:fldCharType="begin"/>
            </w:r>
            <w:r w:rsidR="00A234D0">
              <w:rPr>
                <w:noProof/>
                <w:webHidden/>
              </w:rPr>
              <w:instrText xml:space="preserve"> PAGEREF _Toc425093429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1815C5B4" w14:textId="77777777" w:rsidR="00A234D0" w:rsidRDefault="00252C8C">
          <w:pPr>
            <w:pStyle w:val="TOC3"/>
            <w:tabs>
              <w:tab w:val="right" w:leader="dot" w:pos="9016"/>
            </w:tabs>
            <w:rPr>
              <w:rFonts w:eastAsiaTheme="minorEastAsia"/>
              <w:noProof/>
              <w:lang w:eastAsia="en-SG"/>
            </w:rPr>
          </w:pPr>
          <w:hyperlink w:anchor="_Toc425093430" w:history="1">
            <w:r w:rsidR="00A234D0" w:rsidRPr="00171034">
              <w:rPr>
                <w:rStyle w:val="Hyperlink"/>
                <w:noProof/>
              </w:rPr>
              <w:t>Legal Structure</w:t>
            </w:r>
            <w:r w:rsidR="00A234D0">
              <w:rPr>
                <w:noProof/>
                <w:webHidden/>
              </w:rPr>
              <w:tab/>
            </w:r>
            <w:r w:rsidR="00A234D0">
              <w:rPr>
                <w:noProof/>
                <w:webHidden/>
              </w:rPr>
              <w:fldChar w:fldCharType="begin"/>
            </w:r>
            <w:r w:rsidR="00A234D0">
              <w:rPr>
                <w:noProof/>
                <w:webHidden/>
              </w:rPr>
              <w:instrText xml:space="preserve"> PAGEREF _Toc425093430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164E55FF" w14:textId="77777777" w:rsidR="00A234D0" w:rsidRDefault="00252C8C">
          <w:pPr>
            <w:pStyle w:val="TOC3"/>
            <w:tabs>
              <w:tab w:val="right" w:leader="dot" w:pos="9016"/>
            </w:tabs>
            <w:rPr>
              <w:rFonts w:eastAsiaTheme="minorEastAsia"/>
              <w:noProof/>
              <w:lang w:eastAsia="en-SG"/>
            </w:rPr>
          </w:pPr>
          <w:hyperlink w:anchor="_Toc425093431" w:history="1">
            <w:r w:rsidR="00A234D0" w:rsidRPr="00171034">
              <w:rPr>
                <w:rStyle w:val="Hyperlink"/>
                <w:noProof/>
              </w:rPr>
              <w:t>Management Types</w:t>
            </w:r>
            <w:r w:rsidR="00A234D0">
              <w:rPr>
                <w:noProof/>
                <w:webHidden/>
              </w:rPr>
              <w:tab/>
            </w:r>
            <w:r w:rsidR="00A234D0">
              <w:rPr>
                <w:noProof/>
                <w:webHidden/>
              </w:rPr>
              <w:fldChar w:fldCharType="begin"/>
            </w:r>
            <w:r w:rsidR="00A234D0">
              <w:rPr>
                <w:noProof/>
                <w:webHidden/>
              </w:rPr>
              <w:instrText xml:space="preserve"> PAGEREF _Toc425093431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5645D5AD" w14:textId="77777777" w:rsidR="00A234D0" w:rsidRDefault="00252C8C">
          <w:pPr>
            <w:pStyle w:val="TOC3"/>
            <w:tabs>
              <w:tab w:val="right" w:leader="dot" w:pos="9016"/>
            </w:tabs>
            <w:rPr>
              <w:rFonts w:eastAsiaTheme="minorEastAsia"/>
              <w:noProof/>
              <w:lang w:eastAsia="en-SG"/>
            </w:rPr>
          </w:pPr>
          <w:hyperlink w:anchor="_Toc425093432" w:history="1">
            <w:r w:rsidR="00A234D0" w:rsidRPr="00171034">
              <w:rPr>
                <w:rStyle w:val="Hyperlink"/>
                <w:noProof/>
              </w:rPr>
              <w:t>Customer Risk</w:t>
            </w:r>
            <w:r w:rsidR="00A234D0">
              <w:rPr>
                <w:noProof/>
                <w:webHidden/>
              </w:rPr>
              <w:tab/>
            </w:r>
            <w:r w:rsidR="00A234D0">
              <w:rPr>
                <w:noProof/>
                <w:webHidden/>
              </w:rPr>
              <w:fldChar w:fldCharType="begin"/>
            </w:r>
            <w:r w:rsidR="00A234D0">
              <w:rPr>
                <w:noProof/>
                <w:webHidden/>
              </w:rPr>
              <w:instrText xml:space="preserve"> PAGEREF _Toc425093432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502336F9" w14:textId="77777777" w:rsidR="00A234D0" w:rsidRDefault="00252C8C">
          <w:pPr>
            <w:pStyle w:val="TOC1"/>
            <w:tabs>
              <w:tab w:val="right" w:leader="dot" w:pos="9016"/>
            </w:tabs>
            <w:rPr>
              <w:rFonts w:eastAsiaTheme="minorEastAsia"/>
              <w:noProof/>
              <w:lang w:eastAsia="en-SG"/>
            </w:rPr>
          </w:pPr>
          <w:hyperlink w:anchor="_Toc425093433" w:history="1">
            <w:r w:rsidR="00A234D0" w:rsidRPr="00171034">
              <w:rPr>
                <w:rStyle w:val="Hyperlink"/>
                <w:noProof/>
              </w:rPr>
              <w:t>Annex 1 – Risks Assessment and Mitigation</w:t>
            </w:r>
            <w:r w:rsidR="00A234D0">
              <w:rPr>
                <w:noProof/>
                <w:webHidden/>
              </w:rPr>
              <w:tab/>
            </w:r>
            <w:r w:rsidR="00A234D0">
              <w:rPr>
                <w:noProof/>
                <w:webHidden/>
              </w:rPr>
              <w:fldChar w:fldCharType="begin"/>
            </w:r>
            <w:r w:rsidR="00A234D0">
              <w:rPr>
                <w:noProof/>
                <w:webHidden/>
              </w:rPr>
              <w:instrText xml:space="preserve"> PAGEREF _Toc425093433 \h </w:instrText>
            </w:r>
            <w:r w:rsidR="00A234D0">
              <w:rPr>
                <w:noProof/>
                <w:webHidden/>
              </w:rPr>
            </w:r>
            <w:r w:rsidR="00A234D0">
              <w:rPr>
                <w:noProof/>
                <w:webHidden/>
              </w:rPr>
              <w:fldChar w:fldCharType="separate"/>
            </w:r>
            <w:r w:rsidR="00CC59DD">
              <w:rPr>
                <w:noProof/>
                <w:webHidden/>
              </w:rPr>
              <w:t>2</w:t>
            </w:r>
            <w:r w:rsidR="00A234D0">
              <w:rPr>
                <w:noProof/>
                <w:webHidden/>
              </w:rPr>
              <w:fldChar w:fldCharType="end"/>
            </w:r>
          </w:hyperlink>
        </w:p>
        <w:p w14:paraId="2321AD19" w14:textId="10D40D65" w:rsidR="004D7983" w:rsidRPr="0004148B" w:rsidRDefault="004D7983" w:rsidP="0004148B">
          <w:pPr>
            <w:tabs>
              <w:tab w:val="right" w:pos="9026"/>
            </w:tabs>
            <w:rPr>
              <w:rFonts w:ascii="Century Gothic" w:hAnsi="Century Gothic"/>
              <w:b/>
              <w:bCs/>
              <w:noProof/>
              <w:sz w:val="24"/>
              <w:szCs w:val="24"/>
            </w:rPr>
          </w:pPr>
          <w:r w:rsidRPr="0004148B">
            <w:rPr>
              <w:rFonts w:ascii="Century Gothic" w:hAnsi="Century Gothic"/>
              <w:b/>
              <w:bCs/>
              <w:noProof/>
              <w:sz w:val="24"/>
              <w:szCs w:val="24"/>
            </w:rPr>
            <w:fldChar w:fldCharType="end"/>
          </w:r>
        </w:p>
      </w:sdtContent>
    </w:sdt>
    <w:p w14:paraId="2321AD1A" w14:textId="4F923717" w:rsidR="001B3ADD" w:rsidRDefault="001B3ADD" w:rsidP="004D4810">
      <w:pPr>
        <w:pStyle w:val="Heading1"/>
      </w:pPr>
      <w:bookmarkStart w:id="4" w:name="_Toc425093405"/>
      <w:r w:rsidRPr="004D4810">
        <w:t>Introduction</w:t>
      </w:r>
      <w:r w:rsidR="0004148B" w:rsidRPr="004D4810">
        <w:t xml:space="preserve"> </w:t>
      </w:r>
      <w:r w:rsidR="00541FAF" w:rsidRPr="004D4810">
        <w:t>and Objective</w:t>
      </w:r>
      <w:bookmarkEnd w:id="4"/>
    </w:p>
    <w:p w14:paraId="26303DFA" w14:textId="2B5849F1" w:rsidR="000468D9" w:rsidRPr="000468D9" w:rsidRDefault="002B3068" w:rsidP="00A47AE7">
      <w:pPr>
        <w:pStyle w:val="Heading2"/>
      </w:pPr>
      <w:bookmarkStart w:id="5" w:name="_Toc425093406"/>
      <w:r>
        <w:t>Objective</w:t>
      </w:r>
      <w:r w:rsidR="00A47AE7">
        <w:t xml:space="preserve"> and </w:t>
      </w:r>
      <w:r w:rsidR="000468D9">
        <w:t>Regulatory Requirements</w:t>
      </w:r>
      <w:bookmarkEnd w:id="5"/>
    </w:p>
    <w:p w14:paraId="2321AD1C" w14:textId="6EE30482" w:rsidR="0004148B" w:rsidRPr="004D4810" w:rsidRDefault="0004148B" w:rsidP="004D4810">
      <w:r w:rsidRPr="004D4810">
        <w:t xml:space="preserve">Under </w:t>
      </w:r>
      <w:r w:rsidR="004D33DC" w:rsidRPr="004D4810">
        <w:t xml:space="preserve">para. </w:t>
      </w:r>
      <w:r w:rsidRPr="004D4810">
        <w:t>4.1 of the MAS Notice SFA04-N02 “</w:t>
      </w:r>
      <w:r w:rsidR="004D33DC" w:rsidRPr="004D4810">
        <w:t>Prevention of Money Laundering and Countering the Financing of Terrorism – Capital Markets Intermediaries</w:t>
      </w:r>
      <w:r w:rsidRPr="004D4810">
        <w:t>”</w:t>
      </w:r>
      <w:r w:rsidRPr="004D4810">
        <w:rPr>
          <w:rStyle w:val="FootnoteReference"/>
        </w:rPr>
        <w:footnoteReference w:id="1"/>
      </w:r>
      <w:r w:rsidRPr="004D4810">
        <w:t xml:space="preserve"> </w:t>
      </w:r>
      <w:r w:rsidR="00426EFF">
        <w:t>(</w:t>
      </w:r>
      <w:r w:rsidR="00465549">
        <w:t>“</w:t>
      </w:r>
      <w:r w:rsidR="00426EFF">
        <w:t>SFA04-N02</w:t>
      </w:r>
      <w:r w:rsidR="00465549">
        <w:t>”</w:t>
      </w:r>
      <w:r w:rsidR="00426EFF">
        <w:t>)</w:t>
      </w:r>
      <w:r w:rsidR="00465549">
        <w:t xml:space="preserve"> a</w:t>
      </w:r>
      <w:r w:rsidR="00426EFF">
        <w:t xml:space="preserve"> </w:t>
      </w:r>
      <w:r w:rsidR="00465549">
        <w:t>capital markets intermediary (“CMI”) such as f</w:t>
      </w:r>
      <w:r w:rsidR="004D33DC" w:rsidRPr="004D4810">
        <w:t xml:space="preserve">und </w:t>
      </w:r>
      <w:r w:rsidR="00465549">
        <w:t>m</w:t>
      </w:r>
      <w:r w:rsidR="004D33DC" w:rsidRPr="004D4810">
        <w:t xml:space="preserve">anagement </w:t>
      </w:r>
      <w:r w:rsidR="00465549">
        <w:t>c</w:t>
      </w:r>
      <w:r w:rsidR="004D33DC" w:rsidRPr="004D4810">
        <w:t>ompan</w:t>
      </w:r>
      <w:r w:rsidR="00465549">
        <w:t>y</w:t>
      </w:r>
      <w:r w:rsidR="004D33DC" w:rsidRPr="004D4810">
        <w:t xml:space="preserve"> </w:t>
      </w:r>
      <w:r w:rsidRPr="004D4810">
        <w:t xml:space="preserve">should “take appropriate steps to identify, assess and understand, its money laundering and terrorism financing risks in relation to </w:t>
      </w:r>
    </w:p>
    <w:p w14:paraId="2321AD1D" w14:textId="0AC021BC" w:rsidR="0004148B" w:rsidRPr="00F64C5E" w:rsidRDefault="0004148B" w:rsidP="00B172D9">
      <w:pPr>
        <w:pStyle w:val="ListParagraph"/>
        <w:numPr>
          <w:ilvl w:val="0"/>
          <w:numId w:val="6"/>
        </w:numPr>
      </w:pPr>
      <w:r w:rsidRPr="00F64C5E">
        <w:t xml:space="preserve">its customers; </w:t>
      </w:r>
    </w:p>
    <w:p w14:paraId="2321AD1E" w14:textId="07DAE82A" w:rsidR="0004148B" w:rsidRPr="00F64C5E" w:rsidRDefault="0004148B" w:rsidP="00B172D9">
      <w:pPr>
        <w:pStyle w:val="ListParagraph"/>
        <w:numPr>
          <w:ilvl w:val="0"/>
          <w:numId w:val="6"/>
        </w:numPr>
      </w:pPr>
      <w:r w:rsidRPr="00F64C5E">
        <w:t xml:space="preserve">the countries or jurisdictions its customers are from or in; </w:t>
      </w:r>
    </w:p>
    <w:p w14:paraId="2321AD1F" w14:textId="740955F1" w:rsidR="0004148B" w:rsidRPr="00F64C5E" w:rsidRDefault="0004148B" w:rsidP="00B172D9">
      <w:pPr>
        <w:pStyle w:val="ListParagraph"/>
        <w:numPr>
          <w:ilvl w:val="0"/>
          <w:numId w:val="6"/>
        </w:numPr>
      </w:pPr>
      <w:r w:rsidRPr="00F64C5E">
        <w:t xml:space="preserve">the countries or jurisdictions the CMI has operations in; and </w:t>
      </w:r>
    </w:p>
    <w:p w14:paraId="2321AD20" w14:textId="2532F1B8" w:rsidR="0004148B" w:rsidRPr="00F64C5E" w:rsidRDefault="0004148B" w:rsidP="00B172D9">
      <w:pPr>
        <w:pStyle w:val="ListParagraph"/>
        <w:numPr>
          <w:ilvl w:val="0"/>
          <w:numId w:val="6"/>
        </w:numPr>
      </w:pPr>
      <w:proofErr w:type="gramStart"/>
      <w:r w:rsidRPr="00F64C5E">
        <w:t>the</w:t>
      </w:r>
      <w:proofErr w:type="gramEnd"/>
      <w:r w:rsidRPr="00F64C5E">
        <w:t xml:space="preserve"> products, services, transactions and delivery channels of the CMI</w:t>
      </w:r>
      <w:r w:rsidR="00CB1739">
        <w:t>.”</w:t>
      </w:r>
    </w:p>
    <w:p w14:paraId="3F6FC2CB" w14:textId="674AE01B" w:rsidR="002B3068" w:rsidRDefault="002B3068" w:rsidP="002B3068">
      <w:r>
        <w:t>“</w:t>
      </w:r>
      <w:r w:rsidRPr="00CB1739">
        <w:t xml:space="preserve">In addition to assessing the </w:t>
      </w:r>
      <w:r>
        <w:t>[money laundering (“</w:t>
      </w:r>
      <w:r w:rsidRPr="00CB1739">
        <w:t>ML</w:t>
      </w:r>
      <w:r>
        <w:t>”) and terrorism financing (“</w:t>
      </w:r>
      <w:r w:rsidRPr="00CB1739">
        <w:t>TF</w:t>
      </w:r>
      <w:r>
        <w:t>”)]</w:t>
      </w:r>
      <w:r w:rsidRPr="00CB1739">
        <w:t xml:space="preserve"> risks presented by an individual customer, a CMI shall identify and assess ML/TF risks on an enterprise-wide level. This shall include a consolidated assessment of the CMI’s ML/TF risks that exist across all its business units, product lines and delivery channels.</w:t>
      </w:r>
      <w:r>
        <w:t>”</w:t>
      </w:r>
      <w:r w:rsidRPr="00CB1739">
        <w:t xml:space="preserve"> </w:t>
      </w:r>
      <w:r>
        <w:t xml:space="preserve">(para. 4-3 </w:t>
      </w:r>
      <w:r w:rsidR="00CE6570">
        <w:t>of the Guidelines to MAS Notice SFA04-N02 on Prevention of Money Laundering and Countering the Financing of Terrorism (“AML/CFT Guidelines”)</w:t>
      </w:r>
      <w:r>
        <w:t>) “</w:t>
      </w:r>
      <w:r w:rsidRPr="00CB1739">
        <w:t>The enterprise-wide ML/TF risk assessment is intended to enable the CMI to better understand its overall vulnerability to ML/TF risks and forms the basis for the CMI’s overall risk-based approach.</w:t>
      </w:r>
      <w:r>
        <w:t>” (</w:t>
      </w:r>
      <w:proofErr w:type="gramStart"/>
      <w:r>
        <w:t>para</w:t>
      </w:r>
      <w:proofErr w:type="gramEnd"/>
      <w:r>
        <w:t>. 4-4 AML/CFT Guidelines)</w:t>
      </w:r>
    </w:p>
    <w:p w14:paraId="36CA421D" w14:textId="1664323D" w:rsidR="00CB1739" w:rsidRPr="00CB1739" w:rsidRDefault="00CB1739" w:rsidP="004D4810">
      <w:pPr>
        <w:rPr>
          <w:lang w:val="en-GB"/>
        </w:rPr>
      </w:pPr>
      <w:r>
        <w:rPr>
          <w:lang w:val="en-GB"/>
        </w:rPr>
        <w:t>According to para. 4.2 SFA04-N02 t</w:t>
      </w:r>
      <w:r w:rsidRPr="00CB1739">
        <w:rPr>
          <w:lang w:val="en-GB"/>
        </w:rPr>
        <w:t xml:space="preserve">he appropriate steps </w:t>
      </w:r>
      <w:r>
        <w:rPr>
          <w:lang w:val="en-GB"/>
        </w:rPr>
        <w:t>for th</w:t>
      </w:r>
      <w:r w:rsidR="002B3068">
        <w:rPr>
          <w:lang w:val="en-GB"/>
        </w:rPr>
        <w:t>e CMI’s assessment</w:t>
      </w:r>
      <w:r>
        <w:rPr>
          <w:lang w:val="en-GB"/>
        </w:rPr>
        <w:t xml:space="preserve"> “shall include</w:t>
      </w:r>
    </w:p>
    <w:p w14:paraId="0857147A" w14:textId="0CAF511A" w:rsidR="00CB1739" w:rsidRPr="004D4810" w:rsidRDefault="00CB1739" w:rsidP="00B172D9">
      <w:pPr>
        <w:pStyle w:val="ListParagraph"/>
        <w:numPr>
          <w:ilvl w:val="0"/>
          <w:numId w:val="7"/>
        </w:numPr>
        <w:rPr>
          <w:lang w:val="en-GB"/>
        </w:rPr>
      </w:pPr>
      <w:r w:rsidRPr="004D4810">
        <w:rPr>
          <w:lang w:val="en-GB"/>
        </w:rPr>
        <w:t>documenting the CMI’s risk assessments;</w:t>
      </w:r>
    </w:p>
    <w:p w14:paraId="0FB939CE" w14:textId="50A5ED18" w:rsidR="00CB1739" w:rsidRPr="004D4810" w:rsidRDefault="00CB1739" w:rsidP="00B172D9">
      <w:pPr>
        <w:pStyle w:val="ListParagraph"/>
        <w:numPr>
          <w:ilvl w:val="0"/>
          <w:numId w:val="7"/>
        </w:numPr>
        <w:rPr>
          <w:lang w:val="en-GB"/>
        </w:rPr>
      </w:pPr>
      <w:r w:rsidRPr="004D4810">
        <w:rPr>
          <w:lang w:val="en-GB"/>
        </w:rPr>
        <w:t>considering all the relevant risk factors before determining the level of overall risk and the appropriate type and extent of mitigation to be applied;</w:t>
      </w:r>
    </w:p>
    <w:p w14:paraId="4FEB5120" w14:textId="186DE941" w:rsidR="00CB1739" w:rsidRPr="004D4810" w:rsidRDefault="00CB1739" w:rsidP="00B172D9">
      <w:pPr>
        <w:pStyle w:val="ListParagraph"/>
        <w:numPr>
          <w:ilvl w:val="0"/>
          <w:numId w:val="7"/>
        </w:numPr>
        <w:rPr>
          <w:lang w:val="en-GB"/>
        </w:rPr>
      </w:pPr>
      <w:r w:rsidRPr="004D4810">
        <w:rPr>
          <w:lang w:val="en-GB"/>
        </w:rPr>
        <w:t>keeping the CMI’s risk assessments up-to-date; and</w:t>
      </w:r>
    </w:p>
    <w:p w14:paraId="2321AD21" w14:textId="06BF8FD5" w:rsidR="0004148B" w:rsidRDefault="00CB1739" w:rsidP="00B172D9">
      <w:pPr>
        <w:pStyle w:val="ListParagraph"/>
        <w:numPr>
          <w:ilvl w:val="0"/>
          <w:numId w:val="7"/>
        </w:numPr>
        <w:rPr>
          <w:lang w:val="en-GB"/>
        </w:rPr>
      </w:pPr>
      <w:proofErr w:type="gramStart"/>
      <w:r w:rsidRPr="004D4810">
        <w:rPr>
          <w:lang w:val="en-GB"/>
        </w:rPr>
        <w:t>having</w:t>
      </w:r>
      <w:proofErr w:type="gramEnd"/>
      <w:r w:rsidRPr="004D4810">
        <w:rPr>
          <w:lang w:val="en-GB"/>
        </w:rPr>
        <w:t xml:space="preserve"> appropriate mechanisms to provide its risk assessment information to the [MAS].</w:t>
      </w:r>
      <w:r w:rsidR="00465549">
        <w:rPr>
          <w:lang w:val="en-GB"/>
        </w:rPr>
        <w:t>”</w:t>
      </w:r>
    </w:p>
    <w:p w14:paraId="56CDD5FE" w14:textId="32396412" w:rsidR="00355A03" w:rsidRPr="000468D9" w:rsidRDefault="00355A03" w:rsidP="000468D9">
      <w:pPr>
        <w:rPr>
          <w:lang w:val="en-GB"/>
        </w:rPr>
      </w:pPr>
      <w:r>
        <w:rPr>
          <w:lang w:val="en-GB"/>
        </w:rPr>
        <w:t>“</w:t>
      </w:r>
      <w:r w:rsidRPr="00355A03">
        <w:rPr>
          <w:lang w:val="en-GB"/>
        </w:rPr>
        <w:t>As far as possible, a CMI’s enterprise-wide ML/TF risk assessment should entail both qualitative and quantitative analyses to ensure that the CMI accurately understands its exposure to ML/TF risks.</w:t>
      </w:r>
      <w:r>
        <w:rPr>
          <w:lang w:val="en-GB"/>
        </w:rPr>
        <w:t>” (</w:t>
      </w:r>
      <w:proofErr w:type="gramStart"/>
      <w:r>
        <w:rPr>
          <w:lang w:val="en-GB"/>
        </w:rPr>
        <w:t>para</w:t>
      </w:r>
      <w:proofErr w:type="gramEnd"/>
      <w:r>
        <w:rPr>
          <w:lang w:val="en-GB"/>
        </w:rPr>
        <w:t xml:space="preserve">. 4-8 AML/CFT Guidelines) </w:t>
      </w:r>
      <w:r w:rsidR="00064475">
        <w:t xml:space="preserve">The AML/CFT Guidelines provide additional guidance what factors the CMI should consider in its risk assessment in relation to the general factors indicated in SFA04-N02. (See para. 4-3 </w:t>
      </w:r>
      <w:proofErr w:type="gramStart"/>
      <w:r w:rsidR="00064475">
        <w:t>et</w:t>
      </w:r>
      <w:proofErr w:type="gramEnd"/>
      <w:r w:rsidR="00064475">
        <w:t xml:space="preserve"> seqq. AML/CFT Guidelines.)</w:t>
      </w:r>
      <w:r w:rsidR="00064475">
        <w:rPr>
          <w:lang w:val="en-GB"/>
        </w:rPr>
        <w:t xml:space="preserve"> </w:t>
      </w:r>
      <w:r w:rsidR="00A64A99">
        <w:rPr>
          <w:lang w:val="en-GB"/>
        </w:rPr>
        <w:t xml:space="preserve">Specifically, the CMI should consider </w:t>
      </w:r>
      <w:r w:rsidR="00A64A99" w:rsidRPr="00A64A99">
        <w:rPr>
          <w:lang w:val="en-GB"/>
        </w:rPr>
        <w:t>Singapore’s National ML/TF Risk Assessment (“NRA”) Report</w:t>
      </w:r>
      <w:r w:rsidR="00A64A99">
        <w:rPr>
          <w:lang w:val="en-GB"/>
        </w:rPr>
        <w:t xml:space="preserve"> in its risk assessment, in particular with regards to </w:t>
      </w:r>
      <w:r w:rsidR="00A64A99" w:rsidRPr="00A64A99">
        <w:rPr>
          <w:lang w:val="en-GB"/>
        </w:rPr>
        <w:t>sector</w:t>
      </w:r>
      <w:r w:rsidR="00A64A99">
        <w:rPr>
          <w:lang w:val="en-GB"/>
        </w:rPr>
        <w:t>s</w:t>
      </w:r>
      <w:r w:rsidR="00A64A99" w:rsidRPr="00A64A99">
        <w:rPr>
          <w:lang w:val="en-GB"/>
        </w:rPr>
        <w:t xml:space="preserve"> </w:t>
      </w:r>
      <w:r w:rsidR="00A64A99">
        <w:rPr>
          <w:lang w:val="en-GB"/>
        </w:rPr>
        <w:t xml:space="preserve">and </w:t>
      </w:r>
      <w:r w:rsidR="00A64A99" w:rsidRPr="00A64A99">
        <w:rPr>
          <w:lang w:val="en-GB"/>
        </w:rPr>
        <w:t xml:space="preserve">prevailing crime types that </w:t>
      </w:r>
      <w:r w:rsidR="00A64A99">
        <w:rPr>
          <w:lang w:val="en-GB"/>
        </w:rPr>
        <w:t>have</w:t>
      </w:r>
      <w:r w:rsidR="00A64A99" w:rsidRPr="00A64A99">
        <w:rPr>
          <w:lang w:val="en-GB"/>
        </w:rPr>
        <w:t xml:space="preserve"> been identified as presenting higher ML/TF risks</w:t>
      </w:r>
      <w:r w:rsidR="00A64A99">
        <w:rPr>
          <w:lang w:val="en-GB"/>
        </w:rPr>
        <w:t xml:space="preserve"> (para. 4-11 et seq. AML/CFT Guidelines). </w:t>
      </w:r>
      <w:r>
        <w:rPr>
          <w:lang w:val="en-GB"/>
        </w:rPr>
        <w:t>“</w:t>
      </w:r>
      <w:r w:rsidRPr="00355A03">
        <w:rPr>
          <w:lang w:val="en-GB"/>
        </w:rPr>
        <w:t>In assessing its overall ML/TF risks, a CMI should make its own determination as to the risk weights to be given to the individual factor or combination of factors.</w:t>
      </w:r>
      <w:r>
        <w:rPr>
          <w:lang w:val="en-GB"/>
        </w:rPr>
        <w:t>” (</w:t>
      </w:r>
      <w:proofErr w:type="gramStart"/>
      <w:r>
        <w:rPr>
          <w:lang w:val="en-GB"/>
        </w:rPr>
        <w:t>para</w:t>
      </w:r>
      <w:proofErr w:type="gramEnd"/>
      <w:r>
        <w:rPr>
          <w:lang w:val="en-GB"/>
        </w:rPr>
        <w:t>. 4-10 AML/CFT Guidelines) “</w:t>
      </w:r>
      <w:r w:rsidRPr="00355A03">
        <w:rPr>
          <w:lang w:val="en-GB"/>
        </w:rPr>
        <w:t>The scale and scope of the enterprise-wide ML/TF risk assessment should be commensurate with the nature and complexity of the CMI’s business.</w:t>
      </w:r>
      <w:r>
        <w:rPr>
          <w:lang w:val="en-GB"/>
        </w:rPr>
        <w:t>” (</w:t>
      </w:r>
      <w:proofErr w:type="gramStart"/>
      <w:r>
        <w:rPr>
          <w:lang w:val="en-GB"/>
        </w:rPr>
        <w:t>para</w:t>
      </w:r>
      <w:proofErr w:type="gramEnd"/>
      <w:r>
        <w:rPr>
          <w:lang w:val="en-GB"/>
        </w:rPr>
        <w:t>. 4-7 AML/CFT Guidelines)</w:t>
      </w:r>
    </w:p>
    <w:p w14:paraId="7727751E" w14:textId="6BAEE04A" w:rsidR="000468D9" w:rsidRPr="000468D9" w:rsidRDefault="000468D9" w:rsidP="000468D9">
      <w:pPr>
        <w:pStyle w:val="Heading2"/>
      </w:pPr>
      <w:bookmarkStart w:id="6" w:name="_Toc425093407"/>
      <w:r w:rsidRPr="000468D9">
        <w:t>Implementation in the Enterprise-Wide Risk Assessment Framework</w:t>
      </w:r>
      <w:bookmarkEnd w:id="6"/>
    </w:p>
    <w:p w14:paraId="53A89541" w14:textId="6BB6F1B9" w:rsidR="000468D9" w:rsidRDefault="000468D9" w:rsidP="000468D9">
      <w:r>
        <w:t xml:space="preserve">The Company’s Enterprise-Wide Risk Assessment (“EWRA”) framework </w:t>
      </w:r>
      <w:r w:rsidR="00CE6570">
        <w:t>assesses the ML/TF risk that th</w:t>
      </w:r>
      <w:r w:rsidR="00A47AE7">
        <w:t>e Company is overall exposed to and how they are mitigated, thus giving effect to SFA04-N02.</w:t>
      </w:r>
    </w:p>
    <w:p w14:paraId="47471326" w14:textId="57B293B9" w:rsidR="00CE6570" w:rsidRDefault="00CE6570" w:rsidP="00B172D9">
      <w:pPr>
        <w:pStyle w:val="ListParagraph"/>
        <w:numPr>
          <w:ilvl w:val="0"/>
          <w:numId w:val="10"/>
        </w:numPr>
      </w:pPr>
      <w:r>
        <w:t xml:space="preserve">EWRA: </w:t>
      </w:r>
      <w:r w:rsidR="00A47AE7">
        <w:t xml:space="preserve">The EWRA Excel file </w:t>
      </w:r>
      <w:r w:rsidR="00A47AE7" w:rsidRPr="004D4810">
        <w:t>identif</w:t>
      </w:r>
      <w:r w:rsidR="00A47AE7">
        <w:t>ies</w:t>
      </w:r>
      <w:r w:rsidR="00A47AE7" w:rsidRPr="004D4810">
        <w:t xml:space="preserve"> where the </w:t>
      </w:r>
      <w:r w:rsidR="00A47AE7">
        <w:t>Company</w:t>
      </w:r>
      <w:r w:rsidR="00A47AE7" w:rsidRPr="004D4810">
        <w:t xml:space="preserve"> is most exposed to </w:t>
      </w:r>
      <w:r w:rsidR="00A47AE7">
        <w:t>ML/TF</w:t>
      </w:r>
      <w:r w:rsidR="00A47AE7" w:rsidRPr="004D4810">
        <w:t xml:space="preserve"> risks</w:t>
      </w:r>
      <w:r>
        <w:t>, most of all quantitatively.</w:t>
      </w:r>
    </w:p>
    <w:p w14:paraId="7656F287" w14:textId="77777777" w:rsidR="002B441B" w:rsidRPr="002B441B" w:rsidRDefault="002B441B" w:rsidP="002B441B">
      <w:pPr>
        <w:pStyle w:val="ListParagraph"/>
        <w:rPr>
          <w:lang w:val="en-GB"/>
        </w:rPr>
      </w:pPr>
      <w:r w:rsidRPr="002B441B">
        <w:rPr>
          <w:lang w:val="en-GB"/>
        </w:rPr>
        <w:t>Notice: Red does not necessarily denotes an adverse nature. Red merely expresses risker levels than green. Green does not denote safe/risk free levels. Green merely expresses safer fields than those denoted in red.</w:t>
      </w:r>
    </w:p>
    <w:p w14:paraId="724121F9" w14:textId="6128C397" w:rsidR="00CE6570" w:rsidRDefault="00CE6570" w:rsidP="00B172D9">
      <w:pPr>
        <w:pStyle w:val="ListParagraph"/>
        <w:numPr>
          <w:ilvl w:val="0"/>
          <w:numId w:val="10"/>
        </w:numPr>
      </w:pPr>
      <w:r>
        <w:t>Guide regarding the Enterprise-Wide ML/TF Risk Assessment: The guide provides information on the EWRA framework and, specifically, the considerations in the EWRA.</w:t>
      </w:r>
    </w:p>
    <w:p w14:paraId="2C6C491C" w14:textId="720C6C55" w:rsidR="00CE6570" w:rsidRDefault="00CE6570" w:rsidP="00B172D9">
      <w:pPr>
        <w:pStyle w:val="ListParagraph"/>
        <w:numPr>
          <w:ilvl w:val="0"/>
          <w:numId w:val="10"/>
        </w:numPr>
      </w:pPr>
      <w:r>
        <w:t>Mitigation Summary: The Mitigation Summary provides a summary of the Company’s main ML/TF and considerations on their mitigation.</w:t>
      </w:r>
    </w:p>
    <w:tbl>
      <w:tblPr>
        <w:tblStyle w:val="TableGrid"/>
        <w:tblW w:w="0" w:type="auto"/>
        <w:tblLook w:val="04A0" w:firstRow="1" w:lastRow="0" w:firstColumn="1" w:lastColumn="0" w:noHBand="0" w:noVBand="1"/>
      </w:tblPr>
      <w:tblGrid>
        <w:gridCol w:w="4438"/>
        <w:gridCol w:w="4578"/>
      </w:tblGrid>
      <w:tr w:rsidR="00C45A66" w:rsidRPr="00C45A66" w14:paraId="3C55A4A3" w14:textId="77777777" w:rsidTr="00355A03">
        <w:tc>
          <w:tcPr>
            <w:tcW w:w="4438" w:type="dxa"/>
            <w:shd w:val="clear" w:color="auto" w:fill="F2F2F2" w:themeFill="background1" w:themeFillShade="F2"/>
          </w:tcPr>
          <w:p w14:paraId="14803F1C" w14:textId="0301CE3A" w:rsidR="00A47AE7" w:rsidRPr="00C45A66" w:rsidRDefault="00A47AE7" w:rsidP="00975D38">
            <w:pPr>
              <w:rPr>
                <w:rFonts w:asciiTheme="minorHAnsi" w:hAnsiTheme="minorHAnsi"/>
                <w:sz w:val="22"/>
                <w:szCs w:val="22"/>
              </w:rPr>
            </w:pPr>
            <w:r w:rsidRPr="00C45A66">
              <w:rPr>
                <w:rFonts w:asciiTheme="minorHAnsi" w:hAnsiTheme="minorHAnsi"/>
                <w:sz w:val="22"/>
                <w:szCs w:val="22"/>
              </w:rPr>
              <w:t>Regulatory Requirements and Guidance</w:t>
            </w:r>
          </w:p>
        </w:tc>
        <w:tc>
          <w:tcPr>
            <w:tcW w:w="4578" w:type="dxa"/>
            <w:shd w:val="clear" w:color="auto" w:fill="F2F2F2" w:themeFill="background1" w:themeFillShade="F2"/>
          </w:tcPr>
          <w:p w14:paraId="1701D503" w14:textId="1601F1D7" w:rsidR="00A47AE7" w:rsidRPr="00C45A66" w:rsidRDefault="00A47AE7" w:rsidP="00975D38">
            <w:pPr>
              <w:rPr>
                <w:rFonts w:asciiTheme="minorHAnsi" w:hAnsiTheme="minorHAnsi"/>
                <w:sz w:val="22"/>
                <w:szCs w:val="22"/>
              </w:rPr>
            </w:pPr>
            <w:r w:rsidRPr="00C45A66">
              <w:rPr>
                <w:rFonts w:asciiTheme="minorHAnsi" w:hAnsiTheme="minorHAnsi"/>
                <w:sz w:val="22"/>
                <w:szCs w:val="22"/>
              </w:rPr>
              <w:t>Implementation in EWRA</w:t>
            </w:r>
          </w:p>
        </w:tc>
      </w:tr>
      <w:tr w:rsidR="00C45A66" w:rsidRPr="00C45A66" w14:paraId="5DEEB81B" w14:textId="77777777" w:rsidTr="00355A03">
        <w:tc>
          <w:tcPr>
            <w:tcW w:w="4438" w:type="dxa"/>
            <w:shd w:val="clear" w:color="auto" w:fill="D9D9D9" w:themeFill="background1" w:themeFillShade="D9"/>
          </w:tcPr>
          <w:p w14:paraId="3C99E52B" w14:textId="7E7B6679" w:rsidR="00A47AE7" w:rsidRPr="00C45A66" w:rsidRDefault="00A47AE7" w:rsidP="00975D38">
            <w:pPr>
              <w:rPr>
                <w:rFonts w:asciiTheme="minorHAnsi" w:hAnsiTheme="minorHAnsi"/>
                <w:sz w:val="22"/>
                <w:szCs w:val="22"/>
              </w:rPr>
            </w:pPr>
            <w:r w:rsidRPr="00C45A66">
              <w:rPr>
                <w:rFonts w:asciiTheme="minorHAnsi" w:hAnsiTheme="minorHAnsi"/>
                <w:sz w:val="22"/>
                <w:szCs w:val="22"/>
              </w:rPr>
              <w:t>Customers</w:t>
            </w:r>
            <w:r w:rsidR="00975D38" w:rsidRPr="00C45A66">
              <w:rPr>
                <w:rFonts w:asciiTheme="minorHAnsi" w:hAnsiTheme="minorHAnsi"/>
                <w:sz w:val="22"/>
                <w:szCs w:val="22"/>
              </w:rPr>
              <w:t xml:space="preserve"> (para. 4.1(a) of SFA04-N02</w:t>
            </w:r>
          </w:p>
        </w:tc>
        <w:tc>
          <w:tcPr>
            <w:tcW w:w="4578" w:type="dxa"/>
            <w:shd w:val="clear" w:color="auto" w:fill="D9D9D9" w:themeFill="background1" w:themeFillShade="D9"/>
          </w:tcPr>
          <w:p w14:paraId="76F9884C" w14:textId="2A23054E" w:rsidR="00A47AE7" w:rsidRPr="00C45A66" w:rsidRDefault="00A47AE7" w:rsidP="00975D38">
            <w:pPr>
              <w:rPr>
                <w:rFonts w:asciiTheme="minorHAnsi" w:hAnsiTheme="minorHAnsi"/>
                <w:sz w:val="22"/>
                <w:szCs w:val="22"/>
              </w:rPr>
            </w:pPr>
            <w:r w:rsidRPr="00C45A66">
              <w:rPr>
                <w:rFonts w:asciiTheme="minorHAnsi" w:hAnsiTheme="minorHAnsi"/>
                <w:sz w:val="22"/>
                <w:szCs w:val="22"/>
              </w:rPr>
              <w:t>Customers</w:t>
            </w:r>
          </w:p>
        </w:tc>
      </w:tr>
      <w:tr w:rsidR="00C45A66" w:rsidRPr="00C45A66" w14:paraId="141B5157" w14:textId="77777777" w:rsidTr="00355A03">
        <w:tc>
          <w:tcPr>
            <w:tcW w:w="4438" w:type="dxa"/>
          </w:tcPr>
          <w:p w14:paraId="2A19BE40" w14:textId="6DC256BC" w:rsidR="00A47AE7" w:rsidRPr="00C45A66" w:rsidRDefault="00975D38" w:rsidP="00975D38">
            <w:pPr>
              <w:rPr>
                <w:rFonts w:asciiTheme="minorHAnsi" w:hAnsiTheme="minorHAnsi"/>
                <w:sz w:val="22"/>
                <w:szCs w:val="22"/>
              </w:rPr>
            </w:pPr>
            <w:r w:rsidRPr="00C45A66">
              <w:rPr>
                <w:rFonts w:asciiTheme="minorHAnsi" w:hAnsiTheme="minorHAnsi"/>
                <w:sz w:val="22"/>
                <w:szCs w:val="22"/>
              </w:rPr>
              <w:t>Target customer markets (para. 4-6(a</w:t>
            </w:r>
            <w:proofErr w:type="gramStart"/>
            <w:r w:rsidRPr="00C45A66">
              <w:rPr>
                <w:rFonts w:asciiTheme="minorHAnsi" w:hAnsiTheme="minorHAnsi"/>
                <w:sz w:val="22"/>
                <w:szCs w:val="22"/>
              </w:rPr>
              <w:t>)(</w:t>
            </w:r>
            <w:proofErr w:type="spellStart"/>
            <w:proofErr w:type="gramEnd"/>
            <w:r w:rsidRPr="00C45A66">
              <w:rPr>
                <w:rFonts w:asciiTheme="minorHAnsi" w:hAnsiTheme="minorHAnsi"/>
                <w:sz w:val="22"/>
                <w:szCs w:val="22"/>
              </w:rPr>
              <w:t>i</w:t>
            </w:r>
            <w:proofErr w:type="spellEnd"/>
            <w:r w:rsidRPr="00C45A66">
              <w:rPr>
                <w:rFonts w:asciiTheme="minorHAnsi" w:hAnsiTheme="minorHAnsi"/>
                <w:sz w:val="22"/>
                <w:szCs w:val="22"/>
              </w:rPr>
              <w:t>) AML/CFT Guidelines)</w:t>
            </w:r>
            <w:r w:rsidR="00CC59DD">
              <w:rPr>
                <w:rFonts w:asciiTheme="minorHAnsi" w:hAnsiTheme="minorHAnsi"/>
                <w:sz w:val="22"/>
                <w:szCs w:val="22"/>
              </w:rPr>
              <w:t xml:space="preserve">. </w:t>
            </w:r>
          </w:p>
        </w:tc>
        <w:tc>
          <w:tcPr>
            <w:tcW w:w="4578" w:type="dxa"/>
          </w:tcPr>
          <w:p w14:paraId="35406F48" w14:textId="3A07640F" w:rsidR="00975D38" w:rsidRPr="00C45A66" w:rsidRDefault="00975D38" w:rsidP="00B172D9">
            <w:pPr>
              <w:pStyle w:val="ListParagraph"/>
              <w:numPr>
                <w:ilvl w:val="0"/>
                <w:numId w:val="11"/>
              </w:numPr>
              <w:rPr>
                <w:rFonts w:asciiTheme="minorHAnsi" w:hAnsiTheme="minorHAnsi"/>
                <w:sz w:val="22"/>
                <w:szCs w:val="22"/>
              </w:rPr>
            </w:pPr>
            <w:r w:rsidRPr="00C45A66">
              <w:rPr>
                <w:rFonts w:asciiTheme="minorHAnsi" w:hAnsiTheme="minorHAnsi"/>
                <w:sz w:val="22"/>
                <w:szCs w:val="22"/>
              </w:rPr>
              <w:t xml:space="preserve">The nationality and domicile of the customer (at section </w:t>
            </w:r>
            <w:r w:rsidR="00CC59DD">
              <w:rPr>
                <w:rFonts w:asciiTheme="minorHAnsi" w:hAnsiTheme="minorHAnsi"/>
                <w:sz w:val="22"/>
                <w:szCs w:val="22"/>
              </w:rPr>
              <w:t>16</w:t>
            </w:r>
            <w:r w:rsidRPr="00C45A66">
              <w:rPr>
                <w:rFonts w:asciiTheme="minorHAnsi" w:hAnsiTheme="minorHAnsi"/>
                <w:sz w:val="22"/>
                <w:szCs w:val="22"/>
              </w:rPr>
              <w:t xml:space="preserve"> CRAM)</w:t>
            </w:r>
          </w:p>
          <w:p w14:paraId="03F9DECC" w14:textId="38823345" w:rsidR="00975D38" w:rsidRPr="00C45A66" w:rsidRDefault="00975D38" w:rsidP="00B172D9">
            <w:pPr>
              <w:pStyle w:val="ListParagraph"/>
              <w:numPr>
                <w:ilvl w:val="0"/>
                <w:numId w:val="11"/>
              </w:numPr>
              <w:rPr>
                <w:rFonts w:asciiTheme="minorHAnsi" w:hAnsiTheme="minorHAnsi"/>
                <w:sz w:val="22"/>
                <w:szCs w:val="22"/>
              </w:rPr>
            </w:pPr>
            <w:r w:rsidRPr="00C45A66">
              <w:rPr>
                <w:rFonts w:asciiTheme="minorHAnsi" w:hAnsiTheme="minorHAnsi"/>
                <w:sz w:val="22"/>
                <w:szCs w:val="22"/>
              </w:rPr>
              <w:t>The nationality and domicile of th</w:t>
            </w:r>
            <w:r w:rsidR="00CC59DD">
              <w:rPr>
                <w:rFonts w:asciiTheme="minorHAnsi" w:hAnsiTheme="minorHAnsi"/>
                <w:sz w:val="22"/>
                <w:szCs w:val="22"/>
              </w:rPr>
              <w:t>e beneficial owner (at section 16</w:t>
            </w:r>
            <w:r w:rsidRPr="00C45A66">
              <w:rPr>
                <w:rFonts w:asciiTheme="minorHAnsi" w:hAnsiTheme="minorHAnsi"/>
                <w:sz w:val="22"/>
                <w:szCs w:val="22"/>
              </w:rPr>
              <w:t xml:space="preserve"> CRAM)</w:t>
            </w:r>
          </w:p>
          <w:p w14:paraId="38A459F1" w14:textId="49DFE889" w:rsidR="00A47AE7" w:rsidRPr="00C45A66" w:rsidRDefault="00975D38" w:rsidP="0058446B">
            <w:pPr>
              <w:pStyle w:val="ListParagraph"/>
              <w:numPr>
                <w:ilvl w:val="0"/>
                <w:numId w:val="11"/>
              </w:numPr>
              <w:rPr>
                <w:rFonts w:asciiTheme="minorHAnsi" w:hAnsiTheme="minorHAnsi"/>
                <w:sz w:val="22"/>
                <w:szCs w:val="22"/>
              </w:rPr>
            </w:pPr>
            <w:r w:rsidRPr="00C45A66">
              <w:rPr>
                <w:rFonts w:asciiTheme="minorHAnsi" w:hAnsiTheme="minorHAnsi"/>
                <w:sz w:val="22"/>
                <w:szCs w:val="22"/>
              </w:rPr>
              <w:t>The domicile of operati</w:t>
            </w:r>
            <w:r w:rsidR="00CC59DD">
              <w:rPr>
                <w:rFonts w:asciiTheme="minorHAnsi" w:hAnsiTheme="minorHAnsi"/>
                <w:sz w:val="22"/>
                <w:szCs w:val="22"/>
              </w:rPr>
              <w:t>ons of introducers (at section 14</w:t>
            </w:r>
            <w:r w:rsidRPr="00C45A66">
              <w:rPr>
                <w:rFonts w:asciiTheme="minorHAnsi" w:hAnsiTheme="minorHAnsi"/>
                <w:sz w:val="22"/>
                <w:szCs w:val="22"/>
              </w:rPr>
              <w:t xml:space="preserve"> </w:t>
            </w:r>
            <w:proofErr w:type="spellStart"/>
            <w:r w:rsidRPr="00C45A66">
              <w:rPr>
                <w:rFonts w:asciiTheme="minorHAnsi" w:hAnsiTheme="minorHAnsi"/>
                <w:sz w:val="22"/>
                <w:szCs w:val="22"/>
              </w:rPr>
              <w:t>CoRAM</w:t>
            </w:r>
            <w:proofErr w:type="spellEnd"/>
            <w:r w:rsidRPr="00C45A66">
              <w:rPr>
                <w:rFonts w:asciiTheme="minorHAnsi" w:hAnsiTheme="minorHAnsi"/>
                <w:sz w:val="22"/>
                <w:szCs w:val="22"/>
              </w:rPr>
              <w:t>)</w:t>
            </w:r>
          </w:p>
        </w:tc>
      </w:tr>
      <w:tr w:rsidR="00C45A66" w:rsidRPr="00C45A66" w14:paraId="0E7C8704" w14:textId="77777777" w:rsidTr="00355A03">
        <w:tc>
          <w:tcPr>
            <w:tcW w:w="4438" w:type="dxa"/>
          </w:tcPr>
          <w:p w14:paraId="770C2176" w14:textId="7D5B9D48" w:rsidR="00A47AE7" w:rsidRPr="00C45A66" w:rsidRDefault="00975D38" w:rsidP="00975D38">
            <w:pPr>
              <w:rPr>
                <w:rFonts w:asciiTheme="minorHAnsi" w:hAnsiTheme="minorHAnsi"/>
                <w:sz w:val="22"/>
                <w:szCs w:val="22"/>
              </w:rPr>
            </w:pPr>
            <w:r w:rsidRPr="00C45A66">
              <w:rPr>
                <w:rFonts w:asciiTheme="minorHAnsi" w:hAnsiTheme="minorHAnsi"/>
                <w:sz w:val="22"/>
                <w:szCs w:val="22"/>
              </w:rPr>
              <w:t>Target customer segments (as indicated in para. 4-6(a)(</w:t>
            </w:r>
            <w:proofErr w:type="spellStart"/>
            <w:r w:rsidRPr="00C45A66">
              <w:rPr>
                <w:rFonts w:asciiTheme="minorHAnsi" w:hAnsiTheme="minorHAnsi"/>
                <w:sz w:val="22"/>
                <w:szCs w:val="22"/>
              </w:rPr>
              <w:t>i</w:t>
            </w:r>
            <w:proofErr w:type="spellEnd"/>
            <w:r w:rsidRPr="00C45A66">
              <w:rPr>
                <w:rFonts w:asciiTheme="minorHAnsi" w:hAnsiTheme="minorHAnsi"/>
                <w:sz w:val="22"/>
                <w:szCs w:val="22"/>
              </w:rPr>
              <w:t>) AML/CFT Guidelines)</w:t>
            </w:r>
          </w:p>
        </w:tc>
        <w:tc>
          <w:tcPr>
            <w:tcW w:w="4578" w:type="dxa"/>
          </w:tcPr>
          <w:p w14:paraId="2B8A2D77" w14:textId="77777777" w:rsidR="00A47AE7" w:rsidRDefault="00975D38" w:rsidP="00975D38">
            <w:pPr>
              <w:rPr>
                <w:rFonts w:asciiTheme="minorHAnsi" w:hAnsiTheme="minorHAnsi"/>
                <w:sz w:val="22"/>
                <w:szCs w:val="22"/>
              </w:rPr>
            </w:pPr>
            <w:r w:rsidRPr="00C45A66">
              <w:rPr>
                <w:rFonts w:asciiTheme="minorHAnsi" w:hAnsiTheme="minorHAnsi"/>
                <w:sz w:val="22"/>
                <w:szCs w:val="22"/>
              </w:rPr>
              <w:t>The target customer segments are not taken into consideration because the Company is only licensed to service qualified investors, in particular accredited and institutional investors. The ERWA however takes the different structure of the customers into consideration (at section 3. CRAM).</w:t>
            </w:r>
          </w:p>
          <w:p w14:paraId="6AB50D9B" w14:textId="5B1ECDE5" w:rsidR="008D2EC8" w:rsidRDefault="008D2EC8" w:rsidP="008D2EC8">
            <w:pPr>
              <w:pStyle w:val="ListParagraph"/>
              <w:numPr>
                <w:ilvl w:val="0"/>
                <w:numId w:val="11"/>
              </w:numPr>
              <w:rPr>
                <w:rFonts w:asciiTheme="minorHAnsi" w:hAnsiTheme="minorHAnsi"/>
                <w:sz w:val="22"/>
                <w:szCs w:val="22"/>
              </w:rPr>
            </w:pPr>
            <w:r>
              <w:rPr>
                <w:rFonts w:asciiTheme="minorHAnsi" w:hAnsiTheme="minorHAnsi"/>
                <w:sz w:val="22"/>
                <w:szCs w:val="22"/>
              </w:rPr>
              <w:t>Net wealth and assets under mana</w:t>
            </w:r>
            <w:r w:rsidR="0035424F">
              <w:rPr>
                <w:rFonts w:asciiTheme="minorHAnsi" w:hAnsiTheme="minorHAnsi"/>
                <w:sz w:val="22"/>
                <w:szCs w:val="22"/>
              </w:rPr>
              <w:t>gement of customer (at section 1f, 1g, 2e</w:t>
            </w:r>
            <w:r>
              <w:rPr>
                <w:rFonts w:asciiTheme="minorHAnsi" w:hAnsiTheme="minorHAnsi"/>
                <w:sz w:val="22"/>
                <w:szCs w:val="22"/>
              </w:rPr>
              <w:t xml:space="preserve"> CRAM)</w:t>
            </w:r>
          </w:p>
          <w:p w14:paraId="276CA82D" w14:textId="79EB6532" w:rsidR="008D2EC8" w:rsidRPr="00C45A66" w:rsidRDefault="008D2EC8" w:rsidP="008D2EC8">
            <w:pPr>
              <w:pStyle w:val="ListParagraph"/>
              <w:numPr>
                <w:ilvl w:val="0"/>
                <w:numId w:val="11"/>
              </w:numPr>
              <w:rPr>
                <w:rFonts w:asciiTheme="minorHAnsi" w:hAnsiTheme="minorHAnsi"/>
                <w:sz w:val="22"/>
                <w:szCs w:val="22"/>
              </w:rPr>
            </w:pPr>
            <w:r>
              <w:rPr>
                <w:rFonts w:asciiTheme="minorHAnsi" w:hAnsiTheme="minorHAnsi"/>
                <w:sz w:val="22"/>
                <w:szCs w:val="22"/>
              </w:rPr>
              <w:t>Net wealth and assets under management of beneficial owner (at section 11 CRAM)</w:t>
            </w:r>
          </w:p>
        </w:tc>
      </w:tr>
      <w:tr w:rsidR="00C45A66" w:rsidRPr="00C45A66" w14:paraId="6F289868" w14:textId="77777777" w:rsidTr="00355A03">
        <w:tc>
          <w:tcPr>
            <w:tcW w:w="4438" w:type="dxa"/>
          </w:tcPr>
          <w:p w14:paraId="5A544E90" w14:textId="3ED7DAA3" w:rsidR="00A47AE7" w:rsidRPr="00C45A66" w:rsidRDefault="00975D38" w:rsidP="00975D38">
            <w:pPr>
              <w:rPr>
                <w:rFonts w:asciiTheme="minorHAnsi" w:hAnsiTheme="minorHAnsi"/>
                <w:sz w:val="22"/>
                <w:szCs w:val="22"/>
              </w:rPr>
            </w:pPr>
            <w:r w:rsidRPr="00C45A66">
              <w:rPr>
                <w:rFonts w:asciiTheme="minorHAnsi" w:hAnsiTheme="minorHAnsi"/>
                <w:sz w:val="22"/>
                <w:szCs w:val="22"/>
              </w:rPr>
              <w:t>Profile and number of customers identified as higher risk (para. 4-6(a)(ii) AML/CFT Guidelines)</w:t>
            </w:r>
          </w:p>
        </w:tc>
        <w:tc>
          <w:tcPr>
            <w:tcW w:w="4578" w:type="dxa"/>
          </w:tcPr>
          <w:p w14:paraId="4A13E5D0" w14:textId="77777777" w:rsidR="00975D38" w:rsidRPr="00C45A66" w:rsidRDefault="00975D38" w:rsidP="00B172D9">
            <w:pPr>
              <w:pStyle w:val="ListParagraph"/>
              <w:numPr>
                <w:ilvl w:val="0"/>
                <w:numId w:val="11"/>
              </w:numPr>
              <w:rPr>
                <w:rFonts w:asciiTheme="minorHAnsi" w:hAnsiTheme="minorHAnsi"/>
                <w:sz w:val="22"/>
                <w:szCs w:val="22"/>
              </w:rPr>
            </w:pPr>
            <w:r w:rsidRPr="00C45A66">
              <w:rPr>
                <w:rFonts w:asciiTheme="minorHAnsi" w:hAnsiTheme="minorHAnsi"/>
                <w:sz w:val="22"/>
                <w:szCs w:val="22"/>
              </w:rPr>
              <w:t>The PEP status of the customer as required under 8.1 SFA04-N02 (at section 7 CRAM);</w:t>
            </w:r>
          </w:p>
          <w:p w14:paraId="786448E8" w14:textId="1F744985" w:rsidR="00975D38" w:rsidRPr="00C45A66" w:rsidRDefault="00975D38" w:rsidP="00B172D9">
            <w:pPr>
              <w:pStyle w:val="ListParagraph"/>
              <w:numPr>
                <w:ilvl w:val="0"/>
                <w:numId w:val="11"/>
              </w:numPr>
              <w:rPr>
                <w:rFonts w:asciiTheme="minorHAnsi" w:hAnsiTheme="minorHAnsi"/>
                <w:sz w:val="22"/>
                <w:szCs w:val="22"/>
              </w:rPr>
            </w:pPr>
            <w:r w:rsidRPr="00C45A66">
              <w:rPr>
                <w:rFonts w:asciiTheme="minorHAnsi" w:hAnsiTheme="minorHAnsi"/>
                <w:sz w:val="22"/>
                <w:szCs w:val="22"/>
              </w:rPr>
              <w:t>The nationality and domicile of the customer (at section 1 CRAM)</w:t>
            </w:r>
          </w:p>
          <w:p w14:paraId="3A4DDF26" w14:textId="2DD62252" w:rsidR="00975D38" w:rsidRPr="00C45A66" w:rsidRDefault="00975D38" w:rsidP="00B172D9">
            <w:pPr>
              <w:pStyle w:val="ListParagraph"/>
              <w:numPr>
                <w:ilvl w:val="0"/>
                <w:numId w:val="11"/>
              </w:numPr>
              <w:rPr>
                <w:rFonts w:asciiTheme="minorHAnsi" w:hAnsiTheme="minorHAnsi"/>
                <w:sz w:val="22"/>
                <w:szCs w:val="22"/>
              </w:rPr>
            </w:pPr>
            <w:r w:rsidRPr="00C45A66">
              <w:rPr>
                <w:rFonts w:asciiTheme="minorHAnsi" w:hAnsiTheme="minorHAnsi"/>
                <w:sz w:val="22"/>
                <w:szCs w:val="22"/>
              </w:rPr>
              <w:t>The nationality and domicile of the beneficial owner (at section 9 CRAM)</w:t>
            </w:r>
          </w:p>
          <w:p w14:paraId="587679D0" w14:textId="56962207" w:rsidR="00975D38" w:rsidRPr="00C45A66" w:rsidRDefault="00975D38" w:rsidP="00B172D9">
            <w:pPr>
              <w:pStyle w:val="ListParagraph"/>
              <w:numPr>
                <w:ilvl w:val="0"/>
                <w:numId w:val="11"/>
              </w:numPr>
              <w:rPr>
                <w:rFonts w:asciiTheme="minorHAnsi" w:hAnsiTheme="minorHAnsi"/>
                <w:sz w:val="22"/>
                <w:szCs w:val="22"/>
              </w:rPr>
            </w:pPr>
            <w:r w:rsidRPr="00C45A66">
              <w:rPr>
                <w:rFonts w:asciiTheme="minorHAnsi" w:hAnsiTheme="minorHAnsi"/>
                <w:sz w:val="22"/>
                <w:szCs w:val="22"/>
              </w:rPr>
              <w:t>The sensitive industries beneficial owners are involved in (at section 13 CRAM) whereas financial industry involvement of the customer itself is not analysed because the customer is in the overwhelming number of cases a wealth management structure where it is not the beneficial owner itself</w:t>
            </w:r>
          </w:p>
          <w:p w14:paraId="4C4DD104" w14:textId="77777777" w:rsidR="00A47AE7" w:rsidRDefault="00975D38" w:rsidP="008D2EC8">
            <w:pPr>
              <w:pStyle w:val="ListParagraph"/>
              <w:numPr>
                <w:ilvl w:val="0"/>
                <w:numId w:val="11"/>
              </w:numPr>
              <w:rPr>
                <w:rFonts w:asciiTheme="minorHAnsi" w:hAnsiTheme="minorHAnsi"/>
                <w:sz w:val="22"/>
                <w:szCs w:val="22"/>
              </w:rPr>
            </w:pPr>
            <w:r w:rsidRPr="00C45A66">
              <w:rPr>
                <w:rFonts w:asciiTheme="minorHAnsi" w:hAnsiTheme="minorHAnsi"/>
                <w:sz w:val="22"/>
                <w:szCs w:val="22"/>
              </w:rPr>
              <w:t xml:space="preserve">Any adverse news or documentation irregularities with respect to the </w:t>
            </w:r>
            <w:r w:rsidR="008D2EC8">
              <w:rPr>
                <w:rFonts w:asciiTheme="minorHAnsi" w:hAnsiTheme="minorHAnsi"/>
                <w:sz w:val="22"/>
                <w:szCs w:val="22"/>
              </w:rPr>
              <w:t>customer and entities involved in the structure</w:t>
            </w:r>
            <w:r w:rsidRPr="00C45A66">
              <w:rPr>
                <w:rFonts w:asciiTheme="minorHAnsi" w:hAnsiTheme="minorHAnsi"/>
                <w:sz w:val="22"/>
                <w:szCs w:val="22"/>
              </w:rPr>
              <w:t xml:space="preserve"> (at section 6 &amp; 8 CRAM)</w:t>
            </w:r>
          </w:p>
          <w:p w14:paraId="6F56C74C" w14:textId="3DA14988" w:rsidR="008D2EC8" w:rsidRPr="00C45A66" w:rsidRDefault="008D2EC8" w:rsidP="008D2EC8">
            <w:pPr>
              <w:pStyle w:val="ListParagraph"/>
              <w:numPr>
                <w:ilvl w:val="0"/>
                <w:numId w:val="11"/>
              </w:numPr>
              <w:rPr>
                <w:rFonts w:asciiTheme="minorHAnsi" w:hAnsiTheme="minorHAnsi"/>
                <w:sz w:val="22"/>
                <w:szCs w:val="22"/>
              </w:rPr>
            </w:pPr>
            <w:r>
              <w:rPr>
                <w:rFonts w:asciiTheme="minorHAnsi" w:hAnsiTheme="minorHAnsi"/>
                <w:sz w:val="22"/>
                <w:szCs w:val="22"/>
              </w:rPr>
              <w:t>Any adverse news or documentation deficiencies with respect to the beneficial owner (at sections 9 and 10b CRAM)</w:t>
            </w:r>
          </w:p>
        </w:tc>
      </w:tr>
      <w:tr w:rsidR="00C45A66" w:rsidRPr="00C45A66" w14:paraId="45DC58E8" w14:textId="77777777" w:rsidTr="00355A03">
        <w:tc>
          <w:tcPr>
            <w:tcW w:w="4438" w:type="dxa"/>
          </w:tcPr>
          <w:p w14:paraId="036BB9E8" w14:textId="1E73BC47" w:rsidR="00A47AE7" w:rsidRPr="00C45A66" w:rsidRDefault="00975D38" w:rsidP="00975D38">
            <w:pPr>
              <w:rPr>
                <w:rFonts w:asciiTheme="minorHAnsi" w:hAnsiTheme="minorHAnsi"/>
                <w:sz w:val="22"/>
                <w:szCs w:val="22"/>
              </w:rPr>
            </w:pPr>
            <w:r w:rsidRPr="00C45A66">
              <w:rPr>
                <w:rFonts w:asciiTheme="minorHAnsi" w:hAnsiTheme="minorHAnsi"/>
                <w:sz w:val="22"/>
                <w:szCs w:val="22"/>
              </w:rPr>
              <w:t>Volumes and sizes of its customers’ transactions and funds transfers, considering the usual activities and the risk profiles (para. 4-6(a)(iii) AML/CFT Guidelines)</w:t>
            </w:r>
          </w:p>
        </w:tc>
        <w:tc>
          <w:tcPr>
            <w:tcW w:w="4578" w:type="dxa"/>
          </w:tcPr>
          <w:p w14:paraId="7B51ABA8" w14:textId="509CB13D" w:rsidR="00975D38" w:rsidRPr="00C45A66" w:rsidRDefault="00975D38" w:rsidP="00B172D9">
            <w:pPr>
              <w:pStyle w:val="ListParagraph"/>
              <w:numPr>
                <w:ilvl w:val="0"/>
                <w:numId w:val="11"/>
              </w:numPr>
              <w:rPr>
                <w:rFonts w:asciiTheme="minorHAnsi" w:hAnsiTheme="minorHAnsi"/>
                <w:sz w:val="22"/>
                <w:szCs w:val="22"/>
              </w:rPr>
            </w:pPr>
            <w:r w:rsidRPr="00C45A66">
              <w:rPr>
                <w:rFonts w:asciiTheme="minorHAnsi" w:hAnsiTheme="minorHAnsi"/>
                <w:sz w:val="22"/>
                <w:szCs w:val="22"/>
              </w:rPr>
              <w:t>The amount of incoming and outgoing transactions, i.e. where funds come under the management or cease to be under management by the Company (at section 1 TRA)</w:t>
            </w:r>
          </w:p>
          <w:p w14:paraId="07333F5A" w14:textId="350E3026" w:rsidR="00975D38" w:rsidRPr="00C45A66" w:rsidRDefault="00975D38" w:rsidP="00B172D9">
            <w:pPr>
              <w:pStyle w:val="ListParagraph"/>
              <w:numPr>
                <w:ilvl w:val="0"/>
                <w:numId w:val="11"/>
              </w:numPr>
              <w:rPr>
                <w:rFonts w:asciiTheme="minorHAnsi" w:hAnsiTheme="minorHAnsi"/>
                <w:sz w:val="22"/>
                <w:szCs w:val="22"/>
              </w:rPr>
            </w:pPr>
            <w:r w:rsidRPr="00C45A66">
              <w:rPr>
                <w:rFonts w:asciiTheme="minorHAnsi" w:hAnsiTheme="minorHAnsi"/>
                <w:sz w:val="22"/>
                <w:szCs w:val="22"/>
              </w:rPr>
              <w:t>The standard deviation of the incoming and outgoing transactions (at section 2 TRA)</w:t>
            </w:r>
          </w:p>
          <w:p w14:paraId="56C7B0F4" w14:textId="2A22938D" w:rsidR="00A47AE7" w:rsidRPr="00C45A66" w:rsidRDefault="00975D38" w:rsidP="008D2EC8">
            <w:pPr>
              <w:pStyle w:val="ListParagraph"/>
              <w:numPr>
                <w:ilvl w:val="0"/>
                <w:numId w:val="11"/>
              </w:numPr>
              <w:rPr>
                <w:rFonts w:asciiTheme="minorHAnsi" w:hAnsiTheme="minorHAnsi"/>
                <w:sz w:val="22"/>
                <w:szCs w:val="22"/>
              </w:rPr>
            </w:pPr>
            <w:r w:rsidRPr="00C45A66">
              <w:rPr>
                <w:rFonts w:asciiTheme="minorHAnsi" w:hAnsiTheme="minorHAnsi"/>
                <w:sz w:val="22"/>
                <w:szCs w:val="22"/>
              </w:rPr>
              <w:t xml:space="preserve">The deviation of the transaction from the standard deviation of all transactions and from the thresholds specified by the Company (at </w:t>
            </w:r>
            <w:r w:rsidR="008D2EC8">
              <w:rPr>
                <w:rFonts w:asciiTheme="minorHAnsi" w:hAnsiTheme="minorHAnsi"/>
                <w:sz w:val="22"/>
                <w:szCs w:val="22"/>
              </w:rPr>
              <w:t>section</w:t>
            </w:r>
            <w:r w:rsidRPr="00C45A66">
              <w:rPr>
                <w:rFonts w:asciiTheme="minorHAnsi" w:hAnsiTheme="minorHAnsi"/>
                <w:sz w:val="22"/>
                <w:szCs w:val="22"/>
              </w:rPr>
              <w:t xml:space="preserve"> 2 TRA)</w:t>
            </w:r>
          </w:p>
        </w:tc>
      </w:tr>
      <w:tr w:rsidR="00975D38" w:rsidRPr="00C45A66" w14:paraId="56DCB6C3" w14:textId="77777777" w:rsidTr="00355A03">
        <w:tc>
          <w:tcPr>
            <w:tcW w:w="4438" w:type="dxa"/>
          </w:tcPr>
          <w:p w14:paraId="4EDB41A5" w14:textId="77777777" w:rsidR="00975D38" w:rsidRPr="00C45A66" w:rsidRDefault="00975D38" w:rsidP="00975D38">
            <w:pPr>
              <w:rPr>
                <w:rFonts w:asciiTheme="minorHAnsi" w:hAnsiTheme="minorHAnsi"/>
                <w:sz w:val="22"/>
                <w:szCs w:val="22"/>
              </w:rPr>
            </w:pPr>
          </w:p>
        </w:tc>
        <w:tc>
          <w:tcPr>
            <w:tcW w:w="4578" w:type="dxa"/>
          </w:tcPr>
          <w:p w14:paraId="4C724563" w14:textId="0C0BE526" w:rsidR="00975D38" w:rsidRPr="00C45A66" w:rsidRDefault="00975D38" w:rsidP="00B172D9">
            <w:pPr>
              <w:pStyle w:val="ListParagraph"/>
              <w:numPr>
                <w:ilvl w:val="0"/>
                <w:numId w:val="11"/>
              </w:numPr>
              <w:rPr>
                <w:rFonts w:asciiTheme="minorHAnsi" w:hAnsiTheme="minorHAnsi"/>
                <w:sz w:val="22"/>
                <w:szCs w:val="22"/>
              </w:rPr>
            </w:pPr>
            <w:r w:rsidRPr="00C45A66">
              <w:rPr>
                <w:rFonts w:asciiTheme="minorHAnsi" w:hAnsiTheme="minorHAnsi"/>
                <w:sz w:val="22"/>
                <w:szCs w:val="22"/>
              </w:rPr>
              <w:t>The distance of the relationship between the customer and the beneficial owner by assessing the intermediary struc</w:t>
            </w:r>
            <w:r w:rsidR="0035424F">
              <w:rPr>
                <w:rFonts w:asciiTheme="minorHAnsi" w:hAnsiTheme="minorHAnsi"/>
                <w:sz w:val="22"/>
                <w:szCs w:val="22"/>
              </w:rPr>
              <w:t>ture between them (at section 3 &amp; 4</w:t>
            </w:r>
            <w:r w:rsidRPr="00C45A66">
              <w:rPr>
                <w:rFonts w:asciiTheme="minorHAnsi" w:hAnsiTheme="minorHAnsi"/>
                <w:sz w:val="22"/>
                <w:szCs w:val="22"/>
              </w:rPr>
              <w:t xml:space="preserve"> CRAM)</w:t>
            </w:r>
          </w:p>
        </w:tc>
      </w:tr>
      <w:tr w:rsidR="00975D38" w:rsidRPr="00C45A66" w14:paraId="396C5C32" w14:textId="77777777" w:rsidTr="00355A03">
        <w:tc>
          <w:tcPr>
            <w:tcW w:w="4438" w:type="dxa"/>
          </w:tcPr>
          <w:p w14:paraId="5209FB0F" w14:textId="77777777" w:rsidR="00975D38" w:rsidRPr="00C45A66" w:rsidRDefault="00975D38" w:rsidP="00975D38">
            <w:pPr>
              <w:rPr>
                <w:rFonts w:asciiTheme="minorHAnsi" w:hAnsiTheme="minorHAnsi"/>
                <w:sz w:val="22"/>
                <w:szCs w:val="22"/>
              </w:rPr>
            </w:pPr>
          </w:p>
        </w:tc>
        <w:tc>
          <w:tcPr>
            <w:tcW w:w="4578" w:type="dxa"/>
          </w:tcPr>
          <w:p w14:paraId="63F1418B" w14:textId="76600D64" w:rsidR="00975D38" w:rsidRPr="00C45A66" w:rsidRDefault="00975D38" w:rsidP="00B172D9">
            <w:pPr>
              <w:pStyle w:val="ListParagraph"/>
              <w:numPr>
                <w:ilvl w:val="0"/>
                <w:numId w:val="11"/>
              </w:numPr>
              <w:rPr>
                <w:rFonts w:asciiTheme="minorHAnsi" w:hAnsiTheme="minorHAnsi"/>
                <w:sz w:val="22"/>
                <w:szCs w:val="22"/>
              </w:rPr>
            </w:pPr>
            <w:r w:rsidRPr="00C45A66">
              <w:rPr>
                <w:rFonts w:asciiTheme="minorHAnsi" w:hAnsiTheme="minorHAnsi"/>
                <w:sz w:val="22"/>
                <w:szCs w:val="22"/>
              </w:rPr>
              <w:t xml:space="preserve">The type and frequency of management of services engaged by the customer (at section 1c. &amp; 2. </w:t>
            </w:r>
            <w:r w:rsidR="006F18D4">
              <w:rPr>
                <w:rFonts w:asciiTheme="minorHAnsi" w:hAnsiTheme="minorHAnsi"/>
                <w:sz w:val="22"/>
                <w:szCs w:val="22"/>
              </w:rPr>
              <w:t>CRAM)</w:t>
            </w:r>
          </w:p>
        </w:tc>
      </w:tr>
      <w:tr w:rsidR="00975D38" w:rsidRPr="00C45A66" w14:paraId="306FBC59" w14:textId="77777777" w:rsidTr="00355A03">
        <w:tc>
          <w:tcPr>
            <w:tcW w:w="4438" w:type="dxa"/>
            <w:shd w:val="clear" w:color="auto" w:fill="D9D9D9" w:themeFill="background1" w:themeFillShade="D9"/>
          </w:tcPr>
          <w:p w14:paraId="42925680" w14:textId="2AACEC74" w:rsidR="00975D38" w:rsidRPr="00C45A66" w:rsidRDefault="00C45A66" w:rsidP="00C45A66">
            <w:pPr>
              <w:pStyle w:val="Default"/>
              <w:rPr>
                <w:rFonts w:asciiTheme="minorHAnsi" w:hAnsiTheme="minorHAnsi"/>
                <w:sz w:val="22"/>
                <w:szCs w:val="22"/>
              </w:rPr>
            </w:pPr>
            <w:r w:rsidRPr="00C45A66">
              <w:rPr>
                <w:rFonts w:asciiTheme="minorHAnsi" w:hAnsiTheme="minorHAnsi"/>
                <w:sz w:val="22"/>
                <w:szCs w:val="22"/>
              </w:rPr>
              <w:t>Countries or jurisdictions its customers are from or in (4.1(b) SFA04-N02)</w:t>
            </w:r>
          </w:p>
        </w:tc>
        <w:tc>
          <w:tcPr>
            <w:tcW w:w="4578" w:type="dxa"/>
            <w:shd w:val="clear" w:color="auto" w:fill="D9D9D9" w:themeFill="background1" w:themeFillShade="D9"/>
          </w:tcPr>
          <w:p w14:paraId="030D4DD6" w14:textId="67DDD1A6" w:rsidR="00975D38" w:rsidRPr="00C45A66" w:rsidRDefault="006F18D4" w:rsidP="00C45A66">
            <w:pPr>
              <w:rPr>
                <w:rFonts w:asciiTheme="minorHAnsi" w:hAnsiTheme="minorHAnsi"/>
                <w:sz w:val="22"/>
                <w:szCs w:val="22"/>
              </w:rPr>
            </w:pPr>
            <w:r>
              <w:rPr>
                <w:rFonts w:asciiTheme="minorHAnsi" w:hAnsiTheme="minorHAnsi"/>
                <w:sz w:val="22"/>
                <w:szCs w:val="22"/>
              </w:rPr>
              <w:t xml:space="preserve">Customers, </w:t>
            </w:r>
            <w:r w:rsidR="00C45A66" w:rsidRPr="00C45A66">
              <w:rPr>
                <w:rFonts w:asciiTheme="minorHAnsi" w:hAnsiTheme="minorHAnsi"/>
                <w:sz w:val="22"/>
                <w:szCs w:val="22"/>
              </w:rPr>
              <w:t>Jurisdictions</w:t>
            </w:r>
          </w:p>
        </w:tc>
      </w:tr>
      <w:tr w:rsidR="00975D38" w:rsidRPr="00C45A66" w14:paraId="01431D29" w14:textId="77777777" w:rsidTr="00355A03">
        <w:tc>
          <w:tcPr>
            <w:tcW w:w="4438" w:type="dxa"/>
          </w:tcPr>
          <w:p w14:paraId="34303746" w14:textId="08FE8078" w:rsidR="00975D38" w:rsidRPr="00C45A66" w:rsidRDefault="00C45A66" w:rsidP="00C45A66">
            <w:pPr>
              <w:pStyle w:val="Default"/>
              <w:rPr>
                <w:rFonts w:asciiTheme="minorHAnsi" w:hAnsiTheme="minorHAnsi"/>
                <w:sz w:val="22"/>
                <w:szCs w:val="22"/>
              </w:rPr>
            </w:pPr>
            <w:r w:rsidRPr="00C45A66">
              <w:rPr>
                <w:rFonts w:asciiTheme="minorHAnsi" w:hAnsiTheme="minorHAnsi"/>
                <w:sz w:val="22"/>
                <w:szCs w:val="22"/>
              </w:rPr>
              <w:t>Countries or jurisdictions its customers are from (4.1(b) SFA04-N02)</w:t>
            </w:r>
          </w:p>
        </w:tc>
        <w:tc>
          <w:tcPr>
            <w:tcW w:w="4578" w:type="dxa"/>
          </w:tcPr>
          <w:p w14:paraId="0C4CC97F" w14:textId="51227253" w:rsidR="002B441B" w:rsidRPr="002B441B" w:rsidRDefault="002B441B" w:rsidP="00B172D9">
            <w:pPr>
              <w:pStyle w:val="ListParagraph"/>
              <w:numPr>
                <w:ilvl w:val="0"/>
                <w:numId w:val="11"/>
              </w:numPr>
              <w:rPr>
                <w:rFonts w:asciiTheme="minorHAnsi" w:hAnsiTheme="minorHAnsi"/>
                <w:sz w:val="22"/>
                <w:szCs w:val="22"/>
              </w:rPr>
            </w:pPr>
            <w:r w:rsidRPr="002B441B">
              <w:rPr>
                <w:rFonts w:asciiTheme="minorHAnsi" w:hAnsiTheme="minorHAnsi"/>
                <w:sz w:val="22"/>
                <w:szCs w:val="22"/>
              </w:rPr>
              <w:t>The nationality of t</w:t>
            </w:r>
            <w:r w:rsidR="006F18D4">
              <w:rPr>
                <w:rFonts w:asciiTheme="minorHAnsi" w:hAnsiTheme="minorHAnsi"/>
                <w:sz w:val="22"/>
                <w:szCs w:val="22"/>
              </w:rPr>
              <w:t>he customer (</w:t>
            </w:r>
            <w:r w:rsidR="0035424F">
              <w:rPr>
                <w:rFonts w:asciiTheme="minorHAnsi" w:hAnsiTheme="minorHAnsi"/>
                <w:sz w:val="22"/>
                <w:szCs w:val="22"/>
              </w:rPr>
              <w:t xml:space="preserve">recorded </w:t>
            </w:r>
            <w:r w:rsidR="006F18D4">
              <w:rPr>
                <w:rFonts w:asciiTheme="minorHAnsi" w:hAnsiTheme="minorHAnsi"/>
                <w:sz w:val="22"/>
                <w:szCs w:val="22"/>
              </w:rPr>
              <w:t>at section 1</w:t>
            </w:r>
            <w:r w:rsidR="0035424F">
              <w:rPr>
                <w:rFonts w:asciiTheme="minorHAnsi" w:hAnsiTheme="minorHAnsi"/>
                <w:sz w:val="22"/>
                <w:szCs w:val="22"/>
              </w:rPr>
              <w:t>a</w:t>
            </w:r>
            <w:r w:rsidR="004F7039">
              <w:rPr>
                <w:rFonts w:asciiTheme="minorHAnsi" w:hAnsiTheme="minorHAnsi"/>
                <w:sz w:val="22"/>
                <w:szCs w:val="22"/>
              </w:rPr>
              <w:t xml:space="preserve"> </w:t>
            </w:r>
            <w:r w:rsidR="0035424F">
              <w:rPr>
                <w:rFonts w:asciiTheme="minorHAnsi" w:hAnsiTheme="minorHAnsi"/>
                <w:sz w:val="22"/>
                <w:szCs w:val="22"/>
              </w:rPr>
              <w:t>and analysed at section 16</w:t>
            </w:r>
            <w:r w:rsidR="006F18D4">
              <w:rPr>
                <w:rFonts w:asciiTheme="minorHAnsi" w:hAnsiTheme="minorHAnsi"/>
                <w:sz w:val="22"/>
                <w:szCs w:val="22"/>
              </w:rPr>
              <w:t xml:space="preserve"> CRAM)</w:t>
            </w:r>
          </w:p>
          <w:p w14:paraId="78DAD1F0" w14:textId="3188B6FD" w:rsidR="002B441B" w:rsidRPr="002B441B" w:rsidRDefault="002B441B" w:rsidP="00B172D9">
            <w:pPr>
              <w:pStyle w:val="ListParagraph"/>
              <w:numPr>
                <w:ilvl w:val="0"/>
                <w:numId w:val="11"/>
              </w:numPr>
              <w:rPr>
                <w:rFonts w:asciiTheme="minorHAnsi" w:hAnsiTheme="minorHAnsi"/>
                <w:sz w:val="22"/>
                <w:szCs w:val="22"/>
              </w:rPr>
            </w:pPr>
            <w:r w:rsidRPr="002B441B">
              <w:rPr>
                <w:rFonts w:asciiTheme="minorHAnsi" w:hAnsiTheme="minorHAnsi"/>
                <w:sz w:val="22"/>
                <w:szCs w:val="22"/>
              </w:rPr>
              <w:t>The nationality of the benef</w:t>
            </w:r>
            <w:r w:rsidR="006F18D4">
              <w:rPr>
                <w:rFonts w:asciiTheme="minorHAnsi" w:hAnsiTheme="minorHAnsi"/>
                <w:sz w:val="22"/>
                <w:szCs w:val="22"/>
              </w:rPr>
              <w:t>icial owner (</w:t>
            </w:r>
            <w:r w:rsidR="0035424F">
              <w:rPr>
                <w:rFonts w:asciiTheme="minorHAnsi" w:hAnsiTheme="minorHAnsi"/>
                <w:sz w:val="22"/>
                <w:szCs w:val="22"/>
              </w:rPr>
              <w:t xml:space="preserve">recorded </w:t>
            </w:r>
            <w:r w:rsidR="006F18D4">
              <w:rPr>
                <w:rFonts w:asciiTheme="minorHAnsi" w:hAnsiTheme="minorHAnsi"/>
                <w:sz w:val="22"/>
                <w:szCs w:val="22"/>
              </w:rPr>
              <w:t>at section 9</w:t>
            </w:r>
            <w:r w:rsidR="0035424F">
              <w:rPr>
                <w:rFonts w:asciiTheme="minorHAnsi" w:hAnsiTheme="minorHAnsi"/>
                <w:sz w:val="22"/>
                <w:szCs w:val="22"/>
              </w:rPr>
              <w:t xml:space="preserve"> and analysed at section 16</w:t>
            </w:r>
            <w:r w:rsidR="006F18D4">
              <w:rPr>
                <w:rFonts w:asciiTheme="minorHAnsi" w:hAnsiTheme="minorHAnsi"/>
                <w:sz w:val="22"/>
                <w:szCs w:val="22"/>
              </w:rPr>
              <w:t xml:space="preserve"> CRAM)</w:t>
            </w:r>
          </w:p>
          <w:p w14:paraId="38C539B1" w14:textId="7196488D" w:rsidR="00975D38" w:rsidRPr="00C45A66" w:rsidRDefault="002B441B" w:rsidP="007126EF">
            <w:pPr>
              <w:pStyle w:val="ListParagraph"/>
              <w:numPr>
                <w:ilvl w:val="0"/>
                <w:numId w:val="11"/>
              </w:numPr>
              <w:rPr>
                <w:rFonts w:asciiTheme="minorHAnsi" w:hAnsiTheme="minorHAnsi"/>
                <w:sz w:val="22"/>
                <w:szCs w:val="22"/>
              </w:rPr>
            </w:pPr>
            <w:r w:rsidRPr="002B441B">
              <w:rPr>
                <w:rFonts w:asciiTheme="minorHAnsi" w:hAnsiTheme="minorHAnsi"/>
                <w:sz w:val="22"/>
                <w:szCs w:val="22"/>
              </w:rPr>
              <w:t>The frequenc</w:t>
            </w:r>
            <w:r w:rsidR="007126EF">
              <w:rPr>
                <w:rFonts w:asciiTheme="minorHAnsi" w:hAnsiTheme="minorHAnsi"/>
                <w:sz w:val="22"/>
                <w:szCs w:val="22"/>
              </w:rPr>
              <w:t>y</w:t>
            </w:r>
            <w:r w:rsidRPr="002B441B">
              <w:rPr>
                <w:rFonts w:asciiTheme="minorHAnsi" w:hAnsiTheme="minorHAnsi"/>
                <w:sz w:val="22"/>
                <w:szCs w:val="22"/>
              </w:rPr>
              <w:t xml:space="preserve"> </w:t>
            </w:r>
            <w:r w:rsidR="007126EF">
              <w:rPr>
                <w:rFonts w:asciiTheme="minorHAnsi" w:hAnsiTheme="minorHAnsi"/>
                <w:sz w:val="22"/>
                <w:szCs w:val="22"/>
              </w:rPr>
              <w:t>how often</w:t>
            </w:r>
            <w:r w:rsidRPr="002B441B">
              <w:rPr>
                <w:rFonts w:asciiTheme="minorHAnsi" w:hAnsiTheme="minorHAnsi"/>
                <w:sz w:val="22"/>
                <w:szCs w:val="22"/>
              </w:rPr>
              <w:t xml:space="preserve"> a jurisdiction </w:t>
            </w:r>
            <w:r w:rsidR="007126EF">
              <w:rPr>
                <w:rFonts w:asciiTheme="minorHAnsi" w:hAnsiTheme="minorHAnsi"/>
                <w:sz w:val="22"/>
                <w:szCs w:val="22"/>
              </w:rPr>
              <w:t>is involved in the customer structure</w:t>
            </w:r>
            <w:r w:rsidR="006F18D4">
              <w:rPr>
                <w:rFonts w:asciiTheme="minorHAnsi" w:hAnsiTheme="minorHAnsi"/>
                <w:sz w:val="22"/>
                <w:szCs w:val="22"/>
              </w:rPr>
              <w:t xml:space="preserve"> (at section 14 CRAM)</w:t>
            </w:r>
          </w:p>
        </w:tc>
      </w:tr>
      <w:tr w:rsidR="00975D38" w:rsidRPr="00C45A66" w14:paraId="69853CEB" w14:textId="77777777" w:rsidTr="00355A03">
        <w:tc>
          <w:tcPr>
            <w:tcW w:w="4438" w:type="dxa"/>
          </w:tcPr>
          <w:p w14:paraId="79DC470C" w14:textId="76BE2001" w:rsidR="00975D38" w:rsidRPr="00C45A66" w:rsidRDefault="00C45A66" w:rsidP="00C45A66">
            <w:pPr>
              <w:rPr>
                <w:rFonts w:asciiTheme="minorHAnsi" w:hAnsiTheme="minorHAnsi"/>
                <w:sz w:val="22"/>
                <w:szCs w:val="22"/>
              </w:rPr>
            </w:pPr>
            <w:r w:rsidRPr="00C45A66">
              <w:rPr>
                <w:rFonts w:asciiTheme="minorHAnsi" w:hAnsiTheme="minorHAnsi"/>
                <w:sz w:val="22"/>
                <w:szCs w:val="22"/>
              </w:rPr>
              <w:t>Countries or jurisdictions its customers are in</w:t>
            </w:r>
            <w:r>
              <w:rPr>
                <w:rFonts w:asciiTheme="minorHAnsi" w:hAnsiTheme="minorHAnsi"/>
                <w:sz w:val="22"/>
                <w:szCs w:val="22"/>
              </w:rPr>
              <w:t xml:space="preserve"> </w:t>
            </w:r>
            <w:r w:rsidRPr="00C45A66">
              <w:rPr>
                <w:rFonts w:asciiTheme="minorHAnsi" w:hAnsiTheme="minorHAnsi"/>
                <w:sz w:val="22"/>
                <w:szCs w:val="22"/>
              </w:rPr>
              <w:t>(4.1(b) SFA04-N02)</w:t>
            </w:r>
          </w:p>
        </w:tc>
        <w:tc>
          <w:tcPr>
            <w:tcW w:w="4578" w:type="dxa"/>
          </w:tcPr>
          <w:p w14:paraId="3828787E" w14:textId="474F65BB" w:rsidR="002B441B" w:rsidRPr="002B441B" w:rsidRDefault="002B441B" w:rsidP="00B172D9">
            <w:pPr>
              <w:pStyle w:val="ListParagraph"/>
              <w:numPr>
                <w:ilvl w:val="0"/>
                <w:numId w:val="11"/>
              </w:numPr>
              <w:rPr>
                <w:rFonts w:asciiTheme="minorHAnsi" w:hAnsiTheme="minorHAnsi"/>
                <w:sz w:val="22"/>
                <w:szCs w:val="22"/>
              </w:rPr>
            </w:pPr>
            <w:r w:rsidRPr="002B441B">
              <w:rPr>
                <w:rFonts w:asciiTheme="minorHAnsi" w:hAnsiTheme="minorHAnsi"/>
                <w:sz w:val="22"/>
                <w:szCs w:val="22"/>
              </w:rPr>
              <w:t xml:space="preserve">The </w:t>
            </w:r>
            <w:r w:rsidR="007126EF">
              <w:rPr>
                <w:rFonts w:asciiTheme="minorHAnsi" w:hAnsiTheme="minorHAnsi"/>
                <w:sz w:val="22"/>
                <w:szCs w:val="22"/>
              </w:rPr>
              <w:t xml:space="preserve">residence or </w:t>
            </w:r>
            <w:r w:rsidRPr="002B441B">
              <w:rPr>
                <w:rFonts w:asciiTheme="minorHAnsi" w:hAnsiTheme="minorHAnsi"/>
                <w:sz w:val="22"/>
                <w:szCs w:val="22"/>
              </w:rPr>
              <w:t>domicile of t</w:t>
            </w:r>
            <w:r w:rsidR="006F18D4">
              <w:rPr>
                <w:rFonts w:asciiTheme="minorHAnsi" w:hAnsiTheme="minorHAnsi"/>
                <w:sz w:val="22"/>
                <w:szCs w:val="22"/>
              </w:rPr>
              <w:t>he customer (</w:t>
            </w:r>
            <w:r w:rsidR="004F7039">
              <w:rPr>
                <w:rFonts w:asciiTheme="minorHAnsi" w:hAnsiTheme="minorHAnsi"/>
                <w:sz w:val="22"/>
                <w:szCs w:val="22"/>
              </w:rPr>
              <w:t xml:space="preserve">recorded </w:t>
            </w:r>
            <w:r w:rsidR="006F18D4">
              <w:rPr>
                <w:rFonts w:asciiTheme="minorHAnsi" w:hAnsiTheme="minorHAnsi"/>
                <w:sz w:val="22"/>
                <w:szCs w:val="22"/>
              </w:rPr>
              <w:t>at section 1</w:t>
            </w:r>
            <w:r w:rsidR="004F7039">
              <w:rPr>
                <w:rFonts w:asciiTheme="minorHAnsi" w:hAnsiTheme="minorHAnsi"/>
                <w:sz w:val="22"/>
                <w:szCs w:val="22"/>
              </w:rPr>
              <w:t>b and analysed at section 16</w:t>
            </w:r>
            <w:r w:rsidR="006F18D4">
              <w:rPr>
                <w:rFonts w:asciiTheme="minorHAnsi" w:hAnsiTheme="minorHAnsi"/>
                <w:sz w:val="22"/>
                <w:szCs w:val="22"/>
              </w:rPr>
              <w:t xml:space="preserve"> CRAM)</w:t>
            </w:r>
          </w:p>
          <w:p w14:paraId="03A34A53" w14:textId="246A0734" w:rsidR="002B441B" w:rsidRPr="002B441B" w:rsidRDefault="002B441B" w:rsidP="00B172D9">
            <w:pPr>
              <w:pStyle w:val="ListParagraph"/>
              <w:numPr>
                <w:ilvl w:val="0"/>
                <w:numId w:val="11"/>
              </w:numPr>
              <w:rPr>
                <w:rFonts w:asciiTheme="minorHAnsi" w:hAnsiTheme="minorHAnsi"/>
                <w:sz w:val="22"/>
                <w:szCs w:val="22"/>
              </w:rPr>
            </w:pPr>
            <w:r w:rsidRPr="002B441B">
              <w:rPr>
                <w:rFonts w:asciiTheme="minorHAnsi" w:hAnsiTheme="minorHAnsi"/>
                <w:sz w:val="22"/>
                <w:szCs w:val="22"/>
              </w:rPr>
              <w:t xml:space="preserve">The </w:t>
            </w:r>
            <w:r w:rsidR="007126EF">
              <w:rPr>
                <w:rFonts w:asciiTheme="minorHAnsi" w:hAnsiTheme="minorHAnsi"/>
                <w:sz w:val="22"/>
                <w:szCs w:val="22"/>
              </w:rPr>
              <w:t>residence</w:t>
            </w:r>
            <w:r w:rsidRPr="002B441B">
              <w:rPr>
                <w:rFonts w:asciiTheme="minorHAnsi" w:hAnsiTheme="minorHAnsi"/>
                <w:sz w:val="22"/>
                <w:szCs w:val="22"/>
              </w:rPr>
              <w:t xml:space="preserve"> of the benef</w:t>
            </w:r>
            <w:r w:rsidR="006F18D4">
              <w:rPr>
                <w:rFonts w:asciiTheme="minorHAnsi" w:hAnsiTheme="minorHAnsi"/>
                <w:sz w:val="22"/>
                <w:szCs w:val="22"/>
              </w:rPr>
              <w:t>icial owner (at section 9</w:t>
            </w:r>
            <w:r w:rsidR="004F7039">
              <w:rPr>
                <w:rFonts w:asciiTheme="minorHAnsi" w:hAnsiTheme="minorHAnsi"/>
                <w:sz w:val="22"/>
                <w:szCs w:val="22"/>
              </w:rPr>
              <w:t xml:space="preserve"> and analysed at section 16 CRAM</w:t>
            </w:r>
            <w:r w:rsidR="006F18D4">
              <w:rPr>
                <w:rFonts w:asciiTheme="minorHAnsi" w:hAnsiTheme="minorHAnsi"/>
                <w:sz w:val="22"/>
                <w:szCs w:val="22"/>
              </w:rPr>
              <w:t xml:space="preserve"> CRAM)</w:t>
            </w:r>
          </w:p>
          <w:p w14:paraId="129E99F6" w14:textId="3FAC5785" w:rsidR="00975D38" w:rsidRPr="007126EF" w:rsidRDefault="007126EF" w:rsidP="007126EF">
            <w:pPr>
              <w:pStyle w:val="ListParagraph"/>
              <w:numPr>
                <w:ilvl w:val="0"/>
                <w:numId w:val="11"/>
              </w:numPr>
              <w:rPr>
                <w:rFonts w:asciiTheme="minorHAnsi" w:hAnsiTheme="minorHAnsi"/>
                <w:sz w:val="22"/>
                <w:szCs w:val="22"/>
              </w:rPr>
            </w:pPr>
            <w:r w:rsidRPr="002B441B">
              <w:rPr>
                <w:rFonts w:asciiTheme="minorHAnsi" w:hAnsiTheme="minorHAnsi"/>
                <w:sz w:val="22"/>
                <w:szCs w:val="22"/>
              </w:rPr>
              <w:t xml:space="preserve">The tax residency </w:t>
            </w:r>
            <w:r>
              <w:rPr>
                <w:rFonts w:asciiTheme="minorHAnsi" w:hAnsiTheme="minorHAnsi"/>
                <w:sz w:val="22"/>
                <w:szCs w:val="22"/>
              </w:rPr>
              <w:t>the</w:t>
            </w:r>
            <w:r w:rsidRPr="002B441B">
              <w:rPr>
                <w:rFonts w:asciiTheme="minorHAnsi" w:hAnsiTheme="minorHAnsi"/>
                <w:sz w:val="22"/>
                <w:szCs w:val="22"/>
              </w:rPr>
              <w:t xml:space="preserve"> beneficial owner (at sectio</w:t>
            </w:r>
            <w:r>
              <w:rPr>
                <w:rFonts w:asciiTheme="minorHAnsi" w:hAnsiTheme="minorHAnsi"/>
                <w:sz w:val="22"/>
                <w:szCs w:val="22"/>
              </w:rPr>
              <w:t>n 9 CRAM and at section 11-14 JRA)</w:t>
            </w:r>
          </w:p>
        </w:tc>
      </w:tr>
      <w:tr w:rsidR="00C45A66" w:rsidRPr="00C45A66" w14:paraId="7BD00A96" w14:textId="77777777" w:rsidTr="00355A03">
        <w:tc>
          <w:tcPr>
            <w:tcW w:w="4438" w:type="dxa"/>
          </w:tcPr>
          <w:p w14:paraId="44923B51" w14:textId="77777777" w:rsidR="00C45A66" w:rsidRPr="00C45A66" w:rsidRDefault="00C45A66" w:rsidP="009002A4">
            <w:pPr>
              <w:rPr>
                <w:rFonts w:asciiTheme="minorHAnsi" w:hAnsiTheme="minorHAnsi"/>
                <w:sz w:val="22"/>
                <w:szCs w:val="22"/>
              </w:rPr>
            </w:pPr>
            <w:r w:rsidRPr="00C45A66">
              <w:rPr>
                <w:rFonts w:asciiTheme="minorHAnsi" w:hAnsiTheme="minorHAnsi"/>
                <w:sz w:val="22"/>
                <w:szCs w:val="22"/>
              </w:rPr>
              <w:t>Countries or jurisdictions the CMI is exposed to through the activities of its customers (including the CMI’s network of correspondent account relationships</w:t>
            </w:r>
            <w:r>
              <w:rPr>
                <w:rFonts w:asciiTheme="minorHAnsi" w:hAnsiTheme="minorHAnsi"/>
                <w:sz w:val="22"/>
                <w:szCs w:val="22"/>
              </w:rPr>
              <w:t>) (para. 4-6(b)(</w:t>
            </w:r>
            <w:proofErr w:type="spellStart"/>
            <w:r>
              <w:rPr>
                <w:rFonts w:asciiTheme="minorHAnsi" w:hAnsiTheme="minorHAnsi"/>
                <w:sz w:val="22"/>
                <w:szCs w:val="22"/>
              </w:rPr>
              <w:t>i</w:t>
            </w:r>
            <w:proofErr w:type="spellEnd"/>
            <w:r>
              <w:rPr>
                <w:rFonts w:asciiTheme="minorHAnsi" w:hAnsiTheme="minorHAnsi"/>
                <w:sz w:val="22"/>
                <w:szCs w:val="22"/>
              </w:rPr>
              <w:t>) AML/CFT Guidelines)</w:t>
            </w:r>
          </w:p>
        </w:tc>
        <w:tc>
          <w:tcPr>
            <w:tcW w:w="4578" w:type="dxa"/>
          </w:tcPr>
          <w:p w14:paraId="1906188A" w14:textId="292BB3BE" w:rsidR="007126EF" w:rsidRDefault="007126EF" w:rsidP="00B172D9">
            <w:pPr>
              <w:pStyle w:val="ListParagraph"/>
              <w:numPr>
                <w:ilvl w:val="0"/>
                <w:numId w:val="11"/>
              </w:numPr>
              <w:rPr>
                <w:rFonts w:asciiTheme="minorHAnsi" w:hAnsiTheme="minorHAnsi"/>
                <w:sz w:val="22"/>
                <w:szCs w:val="22"/>
              </w:rPr>
            </w:pPr>
            <w:r>
              <w:rPr>
                <w:rFonts w:asciiTheme="minorHAnsi" w:hAnsiTheme="minorHAnsi"/>
                <w:sz w:val="22"/>
                <w:szCs w:val="22"/>
              </w:rPr>
              <w:t>Domicile of operations of customer (see section 1b CRAM)</w:t>
            </w:r>
          </w:p>
          <w:p w14:paraId="639106E6" w14:textId="35409987" w:rsidR="007126EF" w:rsidRDefault="007126EF" w:rsidP="00B172D9">
            <w:pPr>
              <w:pStyle w:val="ListParagraph"/>
              <w:numPr>
                <w:ilvl w:val="0"/>
                <w:numId w:val="11"/>
              </w:numPr>
              <w:rPr>
                <w:rFonts w:asciiTheme="minorHAnsi" w:hAnsiTheme="minorHAnsi"/>
                <w:sz w:val="22"/>
                <w:szCs w:val="22"/>
              </w:rPr>
            </w:pPr>
            <w:r>
              <w:rPr>
                <w:rFonts w:asciiTheme="minorHAnsi" w:hAnsiTheme="minorHAnsi"/>
                <w:sz w:val="22"/>
                <w:szCs w:val="22"/>
              </w:rPr>
              <w:t>Domicile of primary and secondary operations of the beneficial owner (see</w:t>
            </w:r>
            <w:r w:rsidR="004F7039">
              <w:rPr>
                <w:rFonts w:asciiTheme="minorHAnsi" w:hAnsiTheme="minorHAnsi"/>
                <w:sz w:val="22"/>
                <w:szCs w:val="22"/>
              </w:rPr>
              <w:t xml:space="preserve"> section 16</w:t>
            </w:r>
            <w:r>
              <w:rPr>
                <w:rFonts w:asciiTheme="minorHAnsi" w:hAnsiTheme="minorHAnsi"/>
                <w:sz w:val="22"/>
                <w:szCs w:val="22"/>
              </w:rPr>
              <w:t xml:space="preserve"> CRAM)</w:t>
            </w:r>
          </w:p>
          <w:p w14:paraId="38FA77BB" w14:textId="462AF879" w:rsidR="00C45A66" w:rsidRPr="00C45A66" w:rsidRDefault="006F18D4" w:rsidP="00B172D9">
            <w:pPr>
              <w:pStyle w:val="ListParagraph"/>
              <w:numPr>
                <w:ilvl w:val="0"/>
                <w:numId w:val="11"/>
              </w:numPr>
              <w:rPr>
                <w:rFonts w:asciiTheme="minorHAnsi" w:hAnsiTheme="minorHAnsi"/>
                <w:sz w:val="22"/>
                <w:szCs w:val="22"/>
              </w:rPr>
            </w:pPr>
            <w:r w:rsidRPr="002B441B">
              <w:rPr>
                <w:rFonts w:asciiTheme="minorHAnsi" w:hAnsiTheme="minorHAnsi"/>
                <w:sz w:val="22"/>
                <w:szCs w:val="22"/>
              </w:rPr>
              <w:t xml:space="preserve">The tax residency </w:t>
            </w:r>
            <w:r>
              <w:rPr>
                <w:rFonts w:asciiTheme="minorHAnsi" w:hAnsiTheme="minorHAnsi"/>
                <w:sz w:val="22"/>
                <w:szCs w:val="22"/>
              </w:rPr>
              <w:t>of the</w:t>
            </w:r>
            <w:r w:rsidRPr="002B441B">
              <w:rPr>
                <w:rFonts w:asciiTheme="minorHAnsi" w:hAnsiTheme="minorHAnsi"/>
                <w:sz w:val="22"/>
                <w:szCs w:val="22"/>
              </w:rPr>
              <w:t xml:space="preserve"> beneficial owner (at sectio</w:t>
            </w:r>
            <w:r>
              <w:rPr>
                <w:rFonts w:asciiTheme="minorHAnsi" w:hAnsiTheme="minorHAnsi"/>
                <w:sz w:val="22"/>
                <w:szCs w:val="22"/>
              </w:rPr>
              <w:t>n 9 CRAM and at section of JRA)</w:t>
            </w:r>
          </w:p>
        </w:tc>
      </w:tr>
      <w:tr w:rsidR="00C45A66" w:rsidRPr="00C45A66" w14:paraId="1B0BDE3C" w14:textId="77777777" w:rsidTr="00355A03">
        <w:tc>
          <w:tcPr>
            <w:tcW w:w="4438" w:type="dxa"/>
          </w:tcPr>
          <w:p w14:paraId="1AF06E72" w14:textId="06695058" w:rsidR="00C45A66" w:rsidRPr="00C45A66" w:rsidRDefault="00C45A66" w:rsidP="00C45A66">
            <w:pPr>
              <w:rPr>
                <w:rFonts w:asciiTheme="minorHAnsi" w:hAnsiTheme="minorHAnsi"/>
                <w:sz w:val="22"/>
                <w:szCs w:val="22"/>
              </w:rPr>
            </w:pPr>
            <w:r>
              <w:rPr>
                <w:rFonts w:asciiTheme="minorHAnsi" w:hAnsiTheme="minorHAnsi"/>
                <w:sz w:val="22"/>
                <w:szCs w:val="22"/>
              </w:rPr>
              <w:t>E</w:t>
            </w:r>
            <w:r w:rsidRPr="00C45A66">
              <w:rPr>
                <w:rFonts w:asciiTheme="minorHAnsi" w:hAnsiTheme="minorHAnsi"/>
                <w:sz w:val="22"/>
                <w:szCs w:val="22"/>
              </w:rPr>
              <w:t>vidence of adverse news or relevant public criticism of a country or</w:t>
            </w:r>
            <w:r>
              <w:rPr>
                <w:rFonts w:asciiTheme="minorHAnsi" w:hAnsiTheme="minorHAnsi"/>
                <w:sz w:val="22"/>
                <w:szCs w:val="22"/>
              </w:rPr>
              <w:t xml:space="preserve"> </w:t>
            </w:r>
            <w:r w:rsidRPr="00C45A66">
              <w:rPr>
                <w:rFonts w:asciiTheme="minorHAnsi" w:hAnsiTheme="minorHAnsi"/>
                <w:sz w:val="22"/>
                <w:szCs w:val="22"/>
              </w:rPr>
              <w:t xml:space="preserve">jurisdiction, including FATF public documents on High Risk and </w:t>
            </w:r>
            <w:proofErr w:type="spellStart"/>
            <w:r w:rsidRPr="00C45A66">
              <w:rPr>
                <w:rFonts w:asciiTheme="minorHAnsi" w:hAnsiTheme="minorHAnsi"/>
                <w:sz w:val="22"/>
                <w:szCs w:val="22"/>
              </w:rPr>
              <w:t>Noncooperative</w:t>
            </w:r>
            <w:proofErr w:type="spellEnd"/>
            <w:r>
              <w:rPr>
                <w:rFonts w:asciiTheme="minorHAnsi" w:hAnsiTheme="minorHAnsi"/>
                <w:sz w:val="22"/>
                <w:szCs w:val="22"/>
              </w:rPr>
              <w:t xml:space="preserve"> </w:t>
            </w:r>
            <w:r w:rsidRPr="00C45A66">
              <w:rPr>
                <w:rFonts w:asciiTheme="minorHAnsi" w:hAnsiTheme="minorHAnsi"/>
                <w:sz w:val="22"/>
                <w:szCs w:val="22"/>
              </w:rPr>
              <w:t>jurisdictions</w:t>
            </w:r>
            <w:r>
              <w:rPr>
                <w:rFonts w:asciiTheme="minorHAnsi" w:hAnsiTheme="minorHAnsi"/>
                <w:sz w:val="22"/>
                <w:szCs w:val="22"/>
              </w:rPr>
              <w:t xml:space="preserve"> </w:t>
            </w:r>
            <w:r w:rsidR="00694E1D">
              <w:rPr>
                <w:rFonts w:asciiTheme="minorHAnsi" w:hAnsiTheme="minorHAnsi"/>
                <w:sz w:val="22"/>
                <w:szCs w:val="22"/>
              </w:rPr>
              <w:t>(para. 4-6(b)(ii) AML/CFT Guidelines)</w:t>
            </w:r>
          </w:p>
        </w:tc>
        <w:tc>
          <w:tcPr>
            <w:tcW w:w="4578" w:type="dxa"/>
          </w:tcPr>
          <w:p w14:paraId="0C9B3A8C" w14:textId="7DF6B028" w:rsidR="007126EF" w:rsidRDefault="007126EF" w:rsidP="007126EF">
            <w:pPr>
              <w:pStyle w:val="ListParagraph"/>
              <w:numPr>
                <w:ilvl w:val="0"/>
                <w:numId w:val="11"/>
              </w:numPr>
              <w:rPr>
                <w:rFonts w:asciiTheme="minorHAnsi" w:hAnsiTheme="minorHAnsi"/>
                <w:sz w:val="22"/>
                <w:szCs w:val="22"/>
              </w:rPr>
            </w:pPr>
            <w:r>
              <w:rPr>
                <w:rFonts w:asciiTheme="minorHAnsi" w:hAnsiTheme="minorHAnsi"/>
                <w:sz w:val="22"/>
                <w:szCs w:val="22"/>
              </w:rPr>
              <w:t>Country ML/TF risk score and rating (at sections 4-7 JRAM)</w:t>
            </w:r>
          </w:p>
          <w:p w14:paraId="14C9C15E" w14:textId="3A21BB04" w:rsidR="00C45A66" w:rsidRPr="00355A03" w:rsidRDefault="007126EF" w:rsidP="007126EF">
            <w:pPr>
              <w:pStyle w:val="ListParagraph"/>
              <w:numPr>
                <w:ilvl w:val="0"/>
                <w:numId w:val="11"/>
              </w:numPr>
              <w:rPr>
                <w:rFonts w:asciiTheme="minorHAnsi" w:hAnsiTheme="minorHAnsi"/>
                <w:sz w:val="22"/>
                <w:szCs w:val="22"/>
              </w:rPr>
            </w:pPr>
            <w:r>
              <w:rPr>
                <w:rFonts w:asciiTheme="minorHAnsi" w:hAnsiTheme="minorHAnsi"/>
                <w:sz w:val="22"/>
                <w:szCs w:val="22"/>
              </w:rPr>
              <w:t>Countries with FATF call for countermeasures (at section 2 JRAM) and strategic AML/CFT deficiencies (at section 3 JRAM)</w:t>
            </w:r>
          </w:p>
        </w:tc>
      </w:tr>
      <w:tr w:rsidR="00694E1D" w:rsidRPr="00C45A66" w14:paraId="280CA526" w14:textId="77777777" w:rsidTr="00355A03">
        <w:tc>
          <w:tcPr>
            <w:tcW w:w="4438" w:type="dxa"/>
          </w:tcPr>
          <w:p w14:paraId="5B71D8EC" w14:textId="25C82246" w:rsidR="00694E1D" w:rsidRPr="00694E1D" w:rsidRDefault="00694E1D" w:rsidP="00694E1D">
            <w:pPr>
              <w:rPr>
                <w:rFonts w:asciiTheme="minorHAnsi" w:hAnsiTheme="minorHAnsi"/>
                <w:sz w:val="22"/>
                <w:szCs w:val="22"/>
              </w:rPr>
            </w:pPr>
            <w:r w:rsidRPr="00694E1D">
              <w:rPr>
                <w:rFonts w:asciiTheme="minorHAnsi" w:hAnsiTheme="minorHAnsi"/>
                <w:sz w:val="22"/>
                <w:szCs w:val="22"/>
              </w:rPr>
              <w:t xml:space="preserve">Independent and public assessment of the country’s or jurisdiction’s overall AML/CFT regime such as FATF or FATF-Styled Regional Bodies’ (“FSRBs”) Mutual Evaluation reports and the IMF / World Bank Financial Sector Assessment Programme Reports or Reports on the Observance of Standards and Codes for guidance on the country’s or jurisdiction’s AML/CFT measures </w:t>
            </w:r>
            <w:r>
              <w:rPr>
                <w:rFonts w:asciiTheme="minorHAnsi" w:hAnsiTheme="minorHAnsi"/>
                <w:sz w:val="22"/>
                <w:szCs w:val="22"/>
              </w:rPr>
              <w:t>(para. 4-6(b)(ii) AML/CFT Guidelines)</w:t>
            </w:r>
          </w:p>
        </w:tc>
        <w:tc>
          <w:tcPr>
            <w:tcW w:w="4578" w:type="dxa"/>
          </w:tcPr>
          <w:p w14:paraId="220FB331" w14:textId="77777777" w:rsidR="007126EF" w:rsidRDefault="007126EF" w:rsidP="007126EF">
            <w:pPr>
              <w:pStyle w:val="ListParagraph"/>
              <w:numPr>
                <w:ilvl w:val="0"/>
                <w:numId w:val="11"/>
              </w:numPr>
              <w:rPr>
                <w:rFonts w:asciiTheme="minorHAnsi" w:hAnsiTheme="minorHAnsi"/>
                <w:sz w:val="22"/>
                <w:szCs w:val="22"/>
              </w:rPr>
            </w:pPr>
            <w:r>
              <w:rPr>
                <w:rFonts w:asciiTheme="minorHAnsi" w:hAnsiTheme="minorHAnsi"/>
                <w:sz w:val="22"/>
                <w:szCs w:val="22"/>
              </w:rPr>
              <w:t>Country ML/TF risk score and rating (at sections 4-7 JRAM)</w:t>
            </w:r>
          </w:p>
          <w:p w14:paraId="399BC621" w14:textId="0EF38A45" w:rsidR="00694E1D" w:rsidRPr="007126EF" w:rsidRDefault="007126EF" w:rsidP="007126EF">
            <w:pPr>
              <w:pStyle w:val="ListParagraph"/>
              <w:numPr>
                <w:ilvl w:val="0"/>
                <w:numId w:val="11"/>
              </w:numPr>
              <w:rPr>
                <w:rFonts w:asciiTheme="minorHAnsi" w:eastAsiaTheme="minorHAnsi" w:hAnsiTheme="minorHAnsi" w:cstheme="minorBidi"/>
                <w:sz w:val="22"/>
                <w:szCs w:val="22"/>
                <w:lang w:val="en-SG" w:bidi="ar-SA"/>
              </w:rPr>
            </w:pPr>
            <w:r>
              <w:rPr>
                <w:rFonts w:asciiTheme="minorHAnsi" w:hAnsiTheme="minorHAnsi"/>
                <w:sz w:val="22"/>
                <w:szCs w:val="22"/>
              </w:rPr>
              <w:t>Countries with FATF call for countermeasures (at section 2 JRAM) and strategic AML/CFT deficiencies (at section 3 JRAM)</w:t>
            </w:r>
          </w:p>
        </w:tc>
      </w:tr>
      <w:tr w:rsidR="00694E1D" w:rsidRPr="00C45A66" w14:paraId="36139320" w14:textId="77777777" w:rsidTr="00355A03">
        <w:tc>
          <w:tcPr>
            <w:tcW w:w="4438" w:type="dxa"/>
          </w:tcPr>
          <w:p w14:paraId="2A543F14" w14:textId="5D356C41" w:rsidR="00694E1D" w:rsidRPr="00694E1D" w:rsidRDefault="007126EF" w:rsidP="00694E1D">
            <w:pPr>
              <w:rPr>
                <w:rFonts w:asciiTheme="minorHAnsi" w:hAnsiTheme="minorHAnsi"/>
                <w:sz w:val="22"/>
                <w:szCs w:val="22"/>
              </w:rPr>
            </w:pPr>
            <w:r>
              <w:rPr>
                <w:rFonts w:asciiTheme="minorHAnsi" w:hAnsiTheme="minorHAnsi"/>
                <w:sz w:val="22"/>
                <w:szCs w:val="22"/>
              </w:rPr>
              <w:t>T</w:t>
            </w:r>
            <w:r w:rsidR="00694E1D" w:rsidRPr="00694E1D">
              <w:rPr>
                <w:rFonts w:asciiTheme="minorHAnsi" w:hAnsiTheme="minorHAnsi"/>
                <w:sz w:val="22"/>
                <w:szCs w:val="22"/>
              </w:rPr>
              <w:t>he AML/CFT laws, regulations and standards of the country or</w:t>
            </w:r>
            <w:r w:rsidR="00694E1D">
              <w:rPr>
                <w:rFonts w:asciiTheme="minorHAnsi" w:hAnsiTheme="minorHAnsi"/>
                <w:sz w:val="22"/>
                <w:szCs w:val="22"/>
              </w:rPr>
              <w:t xml:space="preserve"> </w:t>
            </w:r>
            <w:r w:rsidR="00694E1D" w:rsidRPr="00694E1D">
              <w:rPr>
                <w:rFonts w:asciiTheme="minorHAnsi" w:hAnsiTheme="minorHAnsi"/>
                <w:sz w:val="22"/>
                <w:szCs w:val="22"/>
              </w:rPr>
              <w:t>jurisdi</w:t>
            </w:r>
            <w:r w:rsidR="00694E1D">
              <w:rPr>
                <w:rFonts w:asciiTheme="minorHAnsi" w:hAnsiTheme="minorHAnsi"/>
                <w:sz w:val="22"/>
                <w:szCs w:val="22"/>
              </w:rPr>
              <w:t>ction (para. 4-6(b)(ii) AML/CFT Guidelines)</w:t>
            </w:r>
          </w:p>
        </w:tc>
        <w:tc>
          <w:tcPr>
            <w:tcW w:w="4578" w:type="dxa"/>
          </w:tcPr>
          <w:p w14:paraId="7D04A3F9" w14:textId="39DA821B" w:rsidR="00694E1D" w:rsidRPr="00355A03" w:rsidRDefault="007126EF" w:rsidP="00B172D9">
            <w:pPr>
              <w:pStyle w:val="ListParagraph"/>
              <w:numPr>
                <w:ilvl w:val="0"/>
                <w:numId w:val="11"/>
              </w:numPr>
              <w:rPr>
                <w:rFonts w:asciiTheme="minorHAnsi" w:hAnsiTheme="minorHAnsi"/>
                <w:sz w:val="22"/>
                <w:szCs w:val="22"/>
              </w:rPr>
            </w:pPr>
            <w:r>
              <w:rPr>
                <w:rFonts w:asciiTheme="minorHAnsi" w:hAnsiTheme="minorHAnsi"/>
                <w:sz w:val="22"/>
                <w:szCs w:val="22"/>
              </w:rPr>
              <w:t>Country risk score and rating (at section 3-6 JRAM)</w:t>
            </w:r>
          </w:p>
        </w:tc>
      </w:tr>
      <w:tr w:rsidR="00694E1D" w:rsidRPr="00C45A66" w14:paraId="5F283904" w14:textId="77777777" w:rsidTr="00355A03">
        <w:tc>
          <w:tcPr>
            <w:tcW w:w="4438" w:type="dxa"/>
            <w:shd w:val="clear" w:color="auto" w:fill="auto"/>
          </w:tcPr>
          <w:p w14:paraId="55F2582B" w14:textId="1B42EE32" w:rsidR="00694E1D" w:rsidRPr="00694E1D" w:rsidRDefault="00694E1D" w:rsidP="00694E1D">
            <w:pPr>
              <w:rPr>
                <w:rFonts w:asciiTheme="minorHAnsi" w:hAnsiTheme="minorHAnsi"/>
                <w:sz w:val="22"/>
                <w:szCs w:val="22"/>
              </w:rPr>
            </w:pPr>
            <w:r w:rsidRPr="00694E1D">
              <w:rPr>
                <w:rFonts w:asciiTheme="minorHAnsi" w:hAnsiTheme="minorHAnsi"/>
                <w:sz w:val="22"/>
                <w:szCs w:val="22"/>
              </w:rPr>
              <w:t xml:space="preserve">Implementation standards (including quality and effectiveness of supervision) of the AML/CFT regime </w:t>
            </w:r>
            <w:r>
              <w:rPr>
                <w:rFonts w:asciiTheme="minorHAnsi" w:hAnsiTheme="minorHAnsi"/>
                <w:sz w:val="22"/>
                <w:szCs w:val="22"/>
              </w:rPr>
              <w:t>(para. 4-6(b)(ii) AML/CFT Guidelines)</w:t>
            </w:r>
          </w:p>
        </w:tc>
        <w:tc>
          <w:tcPr>
            <w:tcW w:w="4578" w:type="dxa"/>
            <w:shd w:val="clear" w:color="auto" w:fill="auto"/>
          </w:tcPr>
          <w:p w14:paraId="4D2D5525" w14:textId="2B477DB7" w:rsidR="00694E1D" w:rsidRPr="00355A03" w:rsidRDefault="007126EF" w:rsidP="00B172D9">
            <w:pPr>
              <w:pStyle w:val="ListParagraph"/>
              <w:numPr>
                <w:ilvl w:val="0"/>
                <w:numId w:val="11"/>
              </w:numPr>
              <w:rPr>
                <w:rFonts w:asciiTheme="minorHAnsi" w:hAnsiTheme="minorHAnsi"/>
                <w:sz w:val="22"/>
                <w:szCs w:val="22"/>
              </w:rPr>
            </w:pPr>
            <w:r>
              <w:rPr>
                <w:rFonts w:asciiTheme="minorHAnsi" w:hAnsiTheme="minorHAnsi"/>
                <w:sz w:val="22"/>
                <w:szCs w:val="22"/>
              </w:rPr>
              <w:t>Country risk score and rating (at section 3-6 JRAM)</w:t>
            </w:r>
          </w:p>
        </w:tc>
      </w:tr>
      <w:tr w:rsidR="00694E1D" w:rsidRPr="00C45A66" w14:paraId="06A25F62" w14:textId="77777777" w:rsidTr="00355A03">
        <w:tc>
          <w:tcPr>
            <w:tcW w:w="4438" w:type="dxa"/>
            <w:shd w:val="clear" w:color="auto" w:fill="auto"/>
          </w:tcPr>
          <w:p w14:paraId="4DE2C7A2" w14:textId="3D0EC07B" w:rsidR="00694E1D" w:rsidRPr="00694E1D" w:rsidRDefault="00694E1D" w:rsidP="00694E1D">
            <w:pPr>
              <w:rPr>
                <w:rFonts w:asciiTheme="minorHAnsi" w:hAnsiTheme="minorHAnsi"/>
                <w:sz w:val="22"/>
                <w:szCs w:val="22"/>
              </w:rPr>
            </w:pPr>
            <w:r w:rsidRPr="00694E1D">
              <w:rPr>
                <w:rFonts w:asciiTheme="minorHAnsi" w:hAnsiTheme="minorHAnsi"/>
                <w:sz w:val="22"/>
                <w:szCs w:val="22"/>
              </w:rPr>
              <w:t>Whether the country or jurisdiction is a member of international groups</w:t>
            </w:r>
            <w:r>
              <w:rPr>
                <w:rFonts w:asciiTheme="minorHAnsi" w:hAnsiTheme="minorHAnsi"/>
                <w:sz w:val="22"/>
                <w:szCs w:val="22"/>
              </w:rPr>
              <w:t xml:space="preserve"> </w:t>
            </w:r>
            <w:r w:rsidRPr="00694E1D">
              <w:rPr>
                <w:rFonts w:asciiTheme="minorHAnsi" w:hAnsiTheme="minorHAnsi"/>
                <w:sz w:val="22"/>
                <w:szCs w:val="22"/>
              </w:rPr>
              <w:t>that only admit countries or jurisdictions which meet certain AML/CFT</w:t>
            </w:r>
            <w:r>
              <w:rPr>
                <w:rFonts w:asciiTheme="minorHAnsi" w:hAnsiTheme="minorHAnsi"/>
                <w:sz w:val="22"/>
                <w:szCs w:val="22"/>
              </w:rPr>
              <w:t xml:space="preserve"> </w:t>
            </w:r>
            <w:r w:rsidRPr="00694E1D">
              <w:rPr>
                <w:rFonts w:asciiTheme="minorHAnsi" w:hAnsiTheme="minorHAnsi"/>
                <w:sz w:val="22"/>
                <w:szCs w:val="22"/>
              </w:rPr>
              <w:t>benchmarks</w:t>
            </w:r>
            <w:r>
              <w:rPr>
                <w:rFonts w:asciiTheme="minorHAnsi" w:hAnsiTheme="minorHAnsi"/>
                <w:sz w:val="22"/>
                <w:szCs w:val="22"/>
              </w:rPr>
              <w:t xml:space="preserve"> (para. 4-6(b)(ii) AML/CFT Guidelines)</w:t>
            </w:r>
          </w:p>
        </w:tc>
        <w:tc>
          <w:tcPr>
            <w:tcW w:w="4578" w:type="dxa"/>
            <w:shd w:val="clear" w:color="auto" w:fill="auto"/>
          </w:tcPr>
          <w:p w14:paraId="101166D3" w14:textId="586202D6" w:rsidR="00694E1D" w:rsidRPr="00355A03" w:rsidRDefault="00943FE4" w:rsidP="00B172D9">
            <w:pPr>
              <w:pStyle w:val="ListParagraph"/>
              <w:numPr>
                <w:ilvl w:val="0"/>
                <w:numId w:val="11"/>
              </w:numPr>
              <w:rPr>
                <w:rFonts w:asciiTheme="minorHAnsi" w:hAnsiTheme="minorHAnsi"/>
                <w:sz w:val="22"/>
                <w:szCs w:val="22"/>
              </w:rPr>
            </w:pPr>
            <w:r>
              <w:rPr>
                <w:rFonts w:asciiTheme="minorHAnsi" w:hAnsiTheme="minorHAnsi"/>
                <w:sz w:val="22"/>
                <w:szCs w:val="22"/>
              </w:rPr>
              <w:t>Country risk score and rating (at section 3-6 JRAM)</w:t>
            </w:r>
          </w:p>
        </w:tc>
      </w:tr>
      <w:tr w:rsidR="00694E1D" w:rsidRPr="00C45A66" w14:paraId="2C003A35" w14:textId="77777777" w:rsidTr="00355A03">
        <w:tc>
          <w:tcPr>
            <w:tcW w:w="4438" w:type="dxa"/>
            <w:shd w:val="clear" w:color="auto" w:fill="auto"/>
          </w:tcPr>
          <w:p w14:paraId="17921D52" w14:textId="2FA5214A" w:rsidR="00694E1D" w:rsidRPr="00694E1D" w:rsidRDefault="00694E1D" w:rsidP="00694E1D">
            <w:pPr>
              <w:rPr>
                <w:rFonts w:asciiTheme="minorHAnsi" w:hAnsiTheme="minorHAnsi"/>
                <w:sz w:val="22"/>
                <w:szCs w:val="22"/>
              </w:rPr>
            </w:pPr>
            <w:r>
              <w:rPr>
                <w:rFonts w:asciiTheme="minorHAnsi" w:hAnsiTheme="minorHAnsi"/>
                <w:sz w:val="22"/>
                <w:szCs w:val="22"/>
              </w:rPr>
              <w:t>C</w:t>
            </w:r>
            <w:r w:rsidRPr="00694E1D">
              <w:rPr>
                <w:rFonts w:asciiTheme="minorHAnsi" w:hAnsiTheme="minorHAnsi"/>
                <w:sz w:val="22"/>
                <w:szCs w:val="22"/>
              </w:rPr>
              <w:t>ontextual factors, such as political stability, maturity and sophistication of the regulatory and supervisory regime, level of corruption, financial inclusion etc.</w:t>
            </w:r>
            <w:r>
              <w:rPr>
                <w:rFonts w:asciiTheme="minorHAnsi" w:hAnsiTheme="minorHAnsi"/>
                <w:sz w:val="22"/>
                <w:szCs w:val="22"/>
              </w:rPr>
              <w:t xml:space="preserve"> (para. 4-6(b)(ii) AML/CFT Guidelines)</w:t>
            </w:r>
          </w:p>
        </w:tc>
        <w:tc>
          <w:tcPr>
            <w:tcW w:w="4578" w:type="dxa"/>
            <w:shd w:val="clear" w:color="auto" w:fill="auto"/>
          </w:tcPr>
          <w:p w14:paraId="5B7B8092" w14:textId="0D8441CE" w:rsidR="00694E1D" w:rsidRPr="00355A03" w:rsidRDefault="00943FE4" w:rsidP="00B172D9">
            <w:pPr>
              <w:pStyle w:val="ListParagraph"/>
              <w:numPr>
                <w:ilvl w:val="0"/>
                <w:numId w:val="11"/>
              </w:numPr>
              <w:rPr>
                <w:rFonts w:asciiTheme="minorHAnsi" w:hAnsiTheme="minorHAnsi"/>
                <w:sz w:val="22"/>
                <w:szCs w:val="22"/>
              </w:rPr>
            </w:pPr>
            <w:r>
              <w:rPr>
                <w:rFonts w:asciiTheme="minorHAnsi" w:hAnsiTheme="minorHAnsi"/>
                <w:sz w:val="22"/>
                <w:szCs w:val="22"/>
              </w:rPr>
              <w:t>Country risk score and rating (at section 3-6 JRAM)</w:t>
            </w:r>
          </w:p>
        </w:tc>
      </w:tr>
      <w:tr w:rsidR="00C45A66" w:rsidRPr="00C45A66" w14:paraId="5AFA6A91" w14:textId="77777777" w:rsidTr="00355A03">
        <w:tc>
          <w:tcPr>
            <w:tcW w:w="4438" w:type="dxa"/>
            <w:shd w:val="clear" w:color="auto" w:fill="D9D9D9" w:themeFill="background1" w:themeFillShade="D9"/>
          </w:tcPr>
          <w:p w14:paraId="0E4BCD81" w14:textId="38567905" w:rsidR="00C45A66" w:rsidRPr="00C45A66" w:rsidRDefault="00C45A66" w:rsidP="00C45A66">
            <w:pPr>
              <w:rPr>
                <w:rFonts w:asciiTheme="minorHAnsi" w:hAnsiTheme="minorHAnsi"/>
                <w:sz w:val="22"/>
                <w:szCs w:val="22"/>
              </w:rPr>
            </w:pPr>
            <w:r>
              <w:rPr>
                <w:rFonts w:asciiTheme="minorHAnsi" w:hAnsiTheme="minorHAnsi"/>
                <w:sz w:val="22"/>
                <w:szCs w:val="22"/>
              </w:rPr>
              <w:t>C</w:t>
            </w:r>
            <w:r w:rsidRPr="00C45A66">
              <w:rPr>
                <w:rFonts w:asciiTheme="minorHAnsi" w:hAnsiTheme="minorHAnsi"/>
                <w:sz w:val="22"/>
                <w:szCs w:val="22"/>
              </w:rPr>
              <w:t>ountries or jurisdictions the CMI has operations in</w:t>
            </w:r>
            <w:r>
              <w:rPr>
                <w:rFonts w:asciiTheme="minorHAnsi" w:hAnsiTheme="minorHAnsi"/>
                <w:sz w:val="22"/>
                <w:szCs w:val="22"/>
              </w:rPr>
              <w:t xml:space="preserve"> </w:t>
            </w:r>
            <w:r w:rsidRPr="00C45A66">
              <w:rPr>
                <w:rFonts w:asciiTheme="minorHAnsi" w:hAnsiTheme="minorHAnsi"/>
                <w:sz w:val="22"/>
                <w:szCs w:val="22"/>
              </w:rPr>
              <w:t>(4.1(</w:t>
            </w:r>
            <w:r>
              <w:rPr>
                <w:rFonts w:asciiTheme="minorHAnsi" w:hAnsiTheme="minorHAnsi"/>
                <w:sz w:val="22"/>
                <w:szCs w:val="22"/>
              </w:rPr>
              <w:t>c</w:t>
            </w:r>
            <w:r w:rsidRPr="00C45A66">
              <w:rPr>
                <w:rFonts w:asciiTheme="minorHAnsi" w:hAnsiTheme="minorHAnsi"/>
                <w:sz w:val="22"/>
                <w:szCs w:val="22"/>
              </w:rPr>
              <w:t>) SFA04-N02)</w:t>
            </w:r>
          </w:p>
        </w:tc>
        <w:tc>
          <w:tcPr>
            <w:tcW w:w="4578" w:type="dxa"/>
            <w:shd w:val="clear" w:color="auto" w:fill="D9D9D9" w:themeFill="background1" w:themeFillShade="D9"/>
          </w:tcPr>
          <w:p w14:paraId="0D178949" w14:textId="57D913FD" w:rsidR="00C45A66" w:rsidRPr="00355A03" w:rsidRDefault="006F18D4" w:rsidP="006F18D4">
            <w:pPr>
              <w:rPr>
                <w:rFonts w:asciiTheme="minorHAnsi" w:hAnsiTheme="minorHAnsi"/>
                <w:sz w:val="22"/>
                <w:szCs w:val="22"/>
              </w:rPr>
            </w:pPr>
            <w:r w:rsidRPr="00355A03">
              <w:rPr>
                <w:rFonts w:asciiTheme="minorHAnsi" w:hAnsiTheme="minorHAnsi"/>
                <w:sz w:val="22"/>
                <w:szCs w:val="22"/>
              </w:rPr>
              <w:t>Company, incl. Services, Jurisdictions</w:t>
            </w:r>
          </w:p>
        </w:tc>
      </w:tr>
      <w:tr w:rsidR="00C45A66" w:rsidRPr="00C45A66" w14:paraId="5A09C319" w14:textId="77777777" w:rsidTr="00355A03">
        <w:tc>
          <w:tcPr>
            <w:tcW w:w="4438" w:type="dxa"/>
          </w:tcPr>
          <w:p w14:paraId="0725DB46" w14:textId="77777777" w:rsidR="00C45A66" w:rsidRPr="00C45A66" w:rsidRDefault="00C45A66" w:rsidP="009002A4">
            <w:pPr>
              <w:pStyle w:val="Default"/>
              <w:rPr>
                <w:rFonts w:asciiTheme="minorHAnsi" w:hAnsiTheme="minorHAnsi"/>
                <w:sz w:val="22"/>
                <w:szCs w:val="22"/>
              </w:rPr>
            </w:pPr>
            <w:r w:rsidRPr="00C45A66">
              <w:rPr>
                <w:rFonts w:asciiTheme="minorHAnsi" w:hAnsiTheme="minorHAnsi"/>
                <w:sz w:val="22"/>
                <w:szCs w:val="22"/>
              </w:rPr>
              <w:t xml:space="preserve">Countries or jurisdictions the CMI is exposed to through its own activities (including where its branches and subsidiaries operate in) </w:t>
            </w:r>
            <w:r>
              <w:rPr>
                <w:rFonts w:asciiTheme="minorHAnsi" w:hAnsiTheme="minorHAnsi"/>
                <w:sz w:val="22"/>
                <w:szCs w:val="22"/>
              </w:rPr>
              <w:t>(para. 4-6(b)(</w:t>
            </w:r>
            <w:proofErr w:type="spellStart"/>
            <w:r>
              <w:rPr>
                <w:rFonts w:asciiTheme="minorHAnsi" w:hAnsiTheme="minorHAnsi"/>
                <w:sz w:val="22"/>
                <w:szCs w:val="22"/>
              </w:rPr>
              <w:t>i</w:t>
            </w:r>
            <w:proofErr w:type="spellEnd"/>
            <w:r>
              <w:rPr>
                <w:rFonts w:asciiTheme="minorHAnsi" w:hAnsiTheme="minorHAnsi"/>
                <w:sz w:val="22"/>
                <w:szCs w:val="22"/>
              </w:rPr>
              <w:t>) AML/CFT Guidelines)</w:t>
            </w:r>
            <w:r w:rsidRPr="00C45A66">
              <w:rPr>
                <w:rFonts w:asciiTheme="minorHAnsi" w:hAnsiTheme="minorHAnsi"/>
                <w:sz w:val="22"/>
                <w:szCs w:val="22"/>
              </w:rPr>
              <w:t xml:space="preserve"> </w:t>
            </w:r>
          </w:p>
        </w:tc>
        <w:tc>
          <w:tcPr>
            <w:tcW w:w="4578" w:type="dxa"/>
          </w:tcPr>
          <w:p w14:paraId="3010B4D7" w14:textId="2447A2E6" w:rsidR="006F18D4" w:rsidRDefault="006F18D4" w:rsidP="00B172D9">
            <w:pPr>
              <w:pStyle w:val="ListParagraph"/>
              <w:numPr>
                <w:ilvl w:val="0"/>
                <w:numId w:val="11"/>
              </w:numPr>
              <w:rPr>
                <w:rFonts w:asciiTheme="minorHAnsi" w:hAnsiTheme="minorHAnsi"/>
                <w:sz w:val="22"/>
                <w:szCs w:val="22"/>
              </w:rPr>
            </w:pPr>
            <w:r w:rsidRPr="00355A03">
              <w:rPr>
                <w:rFonts w:asciiTheme="minorHAnsi" w:hAnsiTheme="minorHAnsi"/>
                <w:sz w:val="22"/>
                <w:szCs w:val="22"/>
              </w:rPr>
              <w:t>The nationality of each entity under the CMI (at section 1</w:t>
            </w:r>
            <w:r w:rsidR="00E71C4B">
              <w:rPr>
                <w:rFonts w:asciiTheme="minorHAnsi" w:hAnsiTheme="minorHAnsi"/>
                <w:sz w:val="22"/>
                <w:szCs w:val="22"/>
              </w:rPr>
              <w:t>b.</w:t>
            </w:r>
            <w:r w:rsidRPr="00355A03">
              <w:rPr>
                <w:rFonts w:asciiTheme="minorHAnsi" w:hAnsiTheme="minorHAnsi"/>
                <w:sz w:val="22"/>
                <w:szCs w:val="22"/>
              </w:rPr>
              <w:t xml:space="preserve"> </w:t>
            </w:r>
            <w:proofErr w:type="spellStart"/>
            <w:r w:rsidRPr="00355A03">
              <w:rPr>
                <w:rFonts w:asciiTheme="minorHAnsi" w:hAnsiTheme="minorHAnsi"/>
                <w:sz w:val="22"/>
                <w:szCs w:val="22"/>
              </w:rPr>
              <w:t>CoRAM</w:t>
            </w:r>
            <w:proofErr w:type="spellEnd"/>
            <w:r w:rsidRPr="00355A03">
              <w:rPr>
                <w:rFonts w:asciiTheme="minorHAnsi" w:hAnsiTheme="minorHAnsi"/>
                <w:sz w:val="22"/>
                <w:szCs w:val="22"/>
              </w:rPr>
              <w:t>)</w:t>
            </w:r>
          </w:p>
          <w:p w14:paraId="2986C8CF" w14:textId="3CF14176" w:rsidR="002C3740" w:rsidRDefault="002C3740" w:rsidP="00B172D9">
            <w:pPr>
              <w:pStyle w:val="ListParagraph"/>
              <w:numPr>
                <w:ilvl w:val="0"/>
                <w:numId w:val="11"/>
              </w:numPr>
              <w:rPr>
                <w:rFonts w:asciiTheme="minorHAnsi" w:hAnsiTheme="minorHAnsi"/>
                <w:sz w:val="22"/>
                <w:szCs w:val="22"/>
              </w:rPr>
            </w:pPr>
            <w:r>
              <w:rPr>
                <w:rFonts w:asciiTheme="minorHAnsi" w:hAnsiTheme="minorHAnsi"/>
                <w:sz w:val="22"/>
                <w:szCs w:val="22"/>
              </w:rPr>
              <w:t>The domicile of each entity under the CMI (at section 1</w:t>
            </w:r>
            <w:r w:rsidR="00E71C4B">
              <w:rPr>
                <w:rFonts w:asciiTheme="minorHAnsi" w:hAnsiTheme="minorHAnsi"/>
                <w:sz w:val="22"/>
                <w:szCs w:val="22"/>
              </w:rPr>
              <w:t>c.</w:t>
            </w:r>
            <w:r>
              <w:rPr>
                <w:rFonts w:asciiTheme="minorHAnsi" w:hAnsiTheme="minorHAnsi"/>
                <w:sz w:val="22"/>
                <w:szCs w:val="22"/>
              </w:rPr>
              <w:t xml:space="preserve"> </w:t>
            </w:r>
            <w:proofErr w:type="spellStart"/>
            <w:r>
              <w:rPr>
                <w:rFonts w:asciiTheme="minorHAnsi" w:hAnsiTheme="minorHAnsi"/>
                <w:sz w:val="22"/>
                <w:szCs w:val="22"/>
              </w:rPr>
              <w:t>CoRAM</w:t>
            </w:r>
            <w:proofErr w:type="spellEnd"/>
            <w:r>
              <w:rPr>
                <w:rFonts w:asciiTheme="minorHAnsi" w:hAnsiTheme="minorHAnsi"/>
                <w:sz w:val="22"/>
                <w:szCs w:val="22"/>
              </w:rPr>
              <w:t>)</w:t>
            </w:r>
            <w:r w:rsidR="00E71C4B">
              <w:rPr>
                <w:rFonts w:asciiTheme="minorHAnsi" w:hAnsiTheme="minorHAnsi"/>
                <w:sz w:val="22"/>
                <w:szCs w:val="22"/>
              </w:rPr>
              <w:t xml:space="preserve"> </w:t>
            </w:r>
          </w:p>
          <w:p w14:paraId="5259CC91" w14:textId="05BC72A5" w:rsidR="00C45A66" w:rsidRPr="002C3740" w:rsidRDefault="006F18D4" w:rsidP="002C3740">
            <w:pPr>
              <w:pStyle w:val="ListParagraph"/>
              <w:numPr>
                <w:ilvl w:val="0"/>
                <w:numId w:val="11"/>
              </w:numPr>
              <w:rPr>
                <w:rFonts w:asciiTheme="minorHAnsi" w:hAnsiTheme="minorHAnsi"/>
                <w:sz w:val="22"/>
                <w:szCs w:val="22"/>
              </w:rPr>
            </w:pPr>
            <w:r w:rsidRPr="00355A03">
              <w:rPr>
                <w:rFonts w:asciiTheme="minorHAnsi" w:hAnsiTheme="minorHAnsi"/>
                <w:sz w:val="22"/>
                <w:szCs w:val="22"/>
              </w:rPr>
              <w:t xml:space="preserve">The jurisdiction of each booking centre for </w:t>
            </w:r>
            <w:r w:rsidR="002C3740">
              <w:rPr>
                <w:rFonts w:asciiTheme="minorHAnsi" w:hAnsiTheme="minorHAnsi"/>
                <w:sz w:val="22"/>
                <w:szCs w:val="22"/>
              </w:rPr>
              <w:t>AUM</w:t>
            </w:r>
            <w:r w:rsidRPr="00355A03">
              <w:rPr>
                <w:rFonts w:asciiTheme="minorHAnsi" w:hAnsiTheme="minorHAnsi"/>
                <w:sz w:val="22"/>
                <w:szCs w:val="22"/>
              </w:rPr>
              <w:t xml:space="preserve"> (at section of 3b. </w:t>
            </w:r>
            <w:proofErr w:type="spellStart"/>
            <w:r w:rsidRPr="00355A03">
              <w:rPr>
                <w:rFonts w:asciiTheme="minorHAnsi" w:hAnsiTheme="minorHAnsi"/>
                <w:sz w:val="22"/>
                <w:szCs w:val="22"/>
              </w:rPr>
              <w:t>CoRAM</w:t>
            </w:r>
            <w:proofErr w:type="spellEnd"/>
            <w:r w:rsidRPr="00355A03">
              <w:rPr>
                <w:rFonts w:asciiTheme="minorHAnsi" w:hAnsiTheme="minorHAnsi"/>
                <w:sz w:val="22"/>
                <w:szCs w:val="22"/>
              </w:rPr>
              <w:t>)</w:t>
            </w:r>
          </w:p>
        </w:tc>
      </w:tr>
      <w:tr w:rsidR="00943FE4" w:rsidRPr="00C45A66" w14:paraId="693EC0A7" w14:textId="77777777" w:rsidTr="00943FE4">
        <w:tc>
          <w:tcPr>
            <w:tcW w:w="4438" w:type="dxa"/>
          </w:tcPr>
          <w:p w14:paraId="685BA4C4" w14:textId="77777777" w:rsidR="00943FE4" w:rsidRPr="00C45A66" w:rsidRDefault="00943FE4" w:rsidP="00E43C2A">
            <w:pPr>
              <w:rPr>
                <w:rFonts w:asciiTheme="minorHAnsi" w:hAnsiTheme="minorHAnsi"/>
                <w:sz w:val="22"/>
                <w:szCs w:val="22"/>
              </w:rPr>
            </w:pPr>
            <w:r>
              <w:rPr>
                <w:rFonts w:asciiTheme="minorHAnsi" w:hAnsiTheme="minorHAnsi"/>
                <w:sz w:val="22"/>
                <w:szCs w:val="22"/>
              </w:rPr>
              <w:t>E</w:t>
            </w:r>
            <w:r w:rsidRPr="00C45A66">
              <w:rPr>
                <w:rFonts w:asciiTheme="minorHAnsi" w:hAnsiTheme="minorHAnsi"/>
                <w:sz w:val="22"/>
                <w:szCs w:val="22"/>
              </w:rPr>
              <w:t>vidence of adverse news or relevant public criticism of a country or</w:t>
            </w:r>
            <w:r>
              <w:rPr>
                <w:rFonts w:asciiTheme="minorHAnsi" w:hAnsiTheme="minorHAnsi"/>
                <w:sz w:val="22"/>
                <w:szCs w:val="22"/>
              </w:rPr>
              <w:t xml:space="preserve"> </w:t>
            </w:r>
            <w:r w:rsidRPr="00C45A66">
              <w:rPr>
                <w:rFonts w:asciiTheme="minorHAnsi" w:hAnsiTheme="minorHAnsi"/>
                <w:sz w:val="22"/>
                <w:szCs w:val="22"/>
              </w:rPr>
              <w:t xml:space="preserve">jurisdiction, including FATF public documents on High Risk and </w:t>
            </w:r>
            <w:proofErr w:type="spellStart"/>
            <w:r w:rsidRPr="00C45A66">
              <w:rPr>
                <w:rFonts w:asciiTheme="minorHAnsi" w:hAnsiTheme="minorHAnsi"/>
                <w:sz w:val="22"/>
                <w:szCs w:val="22"/>
              </w:rPr>
              <w:t>Noncooperative</w:t>
            </w:r>
            <w:proofErr w:type="spellEnd"/>
            <w:r>
              <w:rPr>
                <w:rFonts w:asciiTheme="minorHAnsi" w:hAnsiTheme="minorHAnsi"/>
                <w:sz w:val="22"/>
                <w:szCs w:val="22"/>
              </w:rPr>
              <w:t xml:space="preserve"> </w:t>
            </w:r>
            <w:r w:rsidRPr="00C45A66">
              <w:rPr>
                <w:rFonts w:asciiTheme="minorHAnsi" w:hAnsiTheme="minorHAnsi"/>
                <w:sz w:val="22"/>
                <w:szCs w:val="22"/>
              </w:rPr>
              <w:t>jurisdictions</w:t>
            </w:r>
            <w:r>
              <w:rPr>
                <w:rFonts w:asciiTheme="minorHAnsi" w:hAnsiTheme="minorHAnsi"/>
                <w:sz w:val="22"/>
                <w:szCs w:val="22"/>
              </w:rPr>
              <w:t xml:space="preserve"> (para. 4-6(b)(ii) AML/CFT Guidelines)</w:t>
            </w:r>
          </w:p>
        </w:tc>
        <w:tc>
          <w:tcPr>
            <w:tcW w:w="4578" w:type="dxa"/>
          </w:tcPr>
          <w:p w14:paraId="1ECCF402" w14:textId="77777777" w:rsidR="00943FE4" w:rsidRDefault="00943FE4" w:rsidP="00E43C2A">
            <w:pPr>
              <w:pStyle w:val="ListParagraph"/>
              <w:numPr>
                <w:ilvl w:val="0"/>
                <w:numId w:val="11"/>
              </w:numPr>
              <w:rPr>
                <w:rFonts w:asciiTheme="minorHAnsi" w:hAnsiTheme="minorHAnsi"/>
                <w:sz w:val="22"/>
                <w:szCs w:val="22"/>
              </w:rPr>
            </w:pPr>
            <w:r>
              <w:rPr>
                <w:rFonts w:asciiTheme="minorHAnsi" w:hAnsiTheme="minorHAnsi"/>
                <w:sz w:val="22"/>
                <w:szCs w:val="22"/>
              </w:rPr>
              <w:t>Country ML/TF risk score and rating (at sections 4-7 JRAM)</w:t>
            </w:r>
          </w:p>
          <w:p w14:paraId="37B9AD6B" w14:textId="77777777" w:rsidR="00943FE4" w:rsidRPr="00355A03" w:rsidRDefault="00943FE4" w:rsidP="00E43C2A">
            <w:pPr>
              <w:pStyle w:val="ListParagraph"/>
              <w:numPr>
                <w:ilvl w:val="0"/>
                <w:numId w:val="11"/>
              </w:numPr>
              <w:rPr>
                <w:rFonts w:asciiTheme="minorHAnsi" w:hAnsiTheme="minorHAnsi"/>
                <w:sz w:val="22"/>
                <w:szCs w:val="22"/>
              </w:rPr>
            </w:pPr>
            <w:r>
              <w:rPr>
                <w:rFonts w:asciiTheme="minorHAnsi" w:hAnsiTheme="minorHAnsi"/>
                <w:sz w:val="22"/>
                <w:szCs w:val="22"/>
              </w:rPr>
              <w:t>Countries with FATF call for countermeasures (at section 2 JRAM) and strategic AML/CFT deficiencies (at section 3 JRAM)</w:t>
            </w:r>
          </w:p>
        </w:tc>
      </w:tr>
      <w:tr w:rsidR="00943FE4" w:rsidRPr="00C45A66" w14:paraId="61494EA3" w14:textId="77777777" w:rsidTr="00943FE4">
        <w:tc>
          <w:tcPr>
            <w:tcW w:w="4438" w:type="dxa"/>
          </w:tcPr>
          <w:p w14:paraId="2771BE41" w14:textId="77777777" w:rsidR="00943FE4" w:rsidRPr="00694E1D" w:rsidRDefault="00943FE4" w:rsidP="00E43C2A">
            <w:pPr>
              <w:rPr>
                <w:rFonts w:asciiTheme="minorHAnsi" w:hAnsiTheme="minorHAnsi"/>
                <w:sz w:val="22"/>
                <w:szCs w:val="22"/>
              </w:rPr>
            </w:pPr>
            <w:r w:rsidRPr="00694E1D">
              <w:rPr>
                <w:rFonts w:asciiTheme="minorHAnsi" w:hAnsiTheme="minorHAnsi"/>
                <w:sz w:val="22"/>
                <w:szCs w:val="22"/>
              </w:rPr>
              <w:t xml:space="preserve">Independent and public assessment of the country’s or jurisdiction’s overall AML/CFT regime such as FATF or FATF-Styled Regional Bodies’ (“FSRBs”) Mutual Evaluation reports and the IMF / World Bank Financial Sector Assessment Programme Reports or Reports on the Observance of Standards and Codes for guidance on the country’s or jurisdiction’s AML/CFT measures </w:t>
            </w:r>
            <w:r>
              <w:rPr>
                <w:rFonts w:asciiTheme="minorHAnsi" w:hAnsiTheme="minorHAnsi"/>
                <w:sz w:val="22"/>
                <w:szCs w:val="22"/>
              </w:rPr>
              <w:t>(para. 4-6(b)(ii) AML/CFT Guidelines)</w:t>
            </w:r>
          </w:p>
        </w:tc>
        <w:tc>
          <w:tcPr>
            <w:tcW w:w="4578" w:type="dxa"/>
          </w:tcPr>
          <w:p w14:paraId="519C998E" w14:textId="77777777" w:rsidR="00943FE4" w:rsidRDefault="00943FE4" w:rsidP="00E43C2A">
            <w:pPr>
              <w:pStyle w:val="ListParagraph"/>
              <w:numPr>
                <w:ilvl w:val="0"/>
                <w:numId w:val="11"/>
              </w:numPr>
              <w:rPr>
                <w:rFonts w:asciiTheme="minorHAnsi" w:hAnsiTheme="minorHAnsi"/>
                <w:sz w:val="22"/>
                <w:szCs w:val="22"/>
              </w:rPr>
            </w:pPr>
            <w:r>
              <w:rPr>
                <w:rFonts w:asciiTheme="minorHAnsi" w:hAnsiTheme="minorHAnsi"/>
                <w:sz w:val="22"/>
                <w:szCs w:val="22"/>
              </w:rPr>
              <w:t>Country ML/TF risk score and rating (at sections 4-7 JRAM)</w:t>
            </w:r>
          </w:p>
          <w:p w14:paraId="7FBBC389" w14:textId="77777777" w:rsidR="00943FE4" w:rsidRPr="007126EF" w:rsidRDefault="00943FE4" w:rsidP="00E43C2A">
            <w:pPr>
              <w:pStyle w:val="ListParagraph"/>
              <w:numPr>
                <w:ilvl w:val="0"/>
                <w:numId w:val="11"/>
              </w:numPr>
              <w:rPr>
                <w:rFonts w:asciiTheme="minorHAnsi" w:eastAsiaTheme="minorHAnsi" w:hAnsiTheme="minorHAnsi" w:cstheme="minorBidi"/>
                <w:sz w:val="22"/>
                <w:szCs w:val="22"/>
                <w:lang w:val="en-SG" w:bidi="ar-SA"/>
              </w:rPr>
            </w:pPr>
            <w:r>
              <w:rPr>
                <w:rFonts w:asciiTheme="minorHAnsi" w:hAnsiTheme="minorHAnsi"/>
                <w:sz w:val="22"/>
                <w:szCs w:val="22"/>
              </w:rPr>
              <w:t>Countries with FATF call for countermeasures (at section 2 JRAM) and strategic AML/CFT deficiencies (at section 3 JRAM)</w:t>
            </w:r>
          </w:p>
        </w:tc>
      </w:tr>
      <w:tr w:rsidR="00943FE4" w:rsidRPr="00C45A66" w14:paraId="2153BC27" w14:textId="77777777" w:rsidTr="00943FE4">
        <w:tc>
          <w:tcPr>
            <w:tcW w:w="4438" w:type="dxa"/>
          </w:tcPr>
          <w:p w14:paraId="545AA465" w14:textId="77777777" w:rsidR="00943FE4" w:rsidRPr="00694E1D" w:rsidRDefault="00943FE4" w:rsidP="00E43C2A">
            <w:pPr>
              <w:rPr>
                <w:rFonts w:asciiTheme="minorHAnsi" w:hAnsiTheme="minorHAnsi"/>
                <w:sz w:val="22"/>
                <w:szCs w:val="22"/>
              </w:rPr>
            </w:pPr>
            <w:r>
              <w:rPr>
                <w:rFonts w:asciiTheme="minorHAnsi" w:hAnsiTheme="minorHAnsi"/>
                <w:sz w:val="22"/>
                <w:szCs w:val="22"/>
              </w:rPr>
              <w:t>T</w:t>
            </w:r>
            <w:r w:rsidRPr="00694E1D">
              <w:rPr>
                <w:rFonts w:asciiTheme="minorHAnsi" w:hAnsiTheme="minorHAnsi"/>
                <w:sz w:val="22"/>
                <w:szCs w:val="22"/>
              </w:rPr>
              <w:t>he AML/CFT laws, regulations and standards of the country or</w:t>
            </w:r>
            <w:r>
              <w:rPr>
                <w:rFonts w:asciiTheme="minorHAnsi" w:hAnsiTheme="minorHAnsi"/>
                <w:sz w:val="22"/>
                <w:szCs w:val="22"/>
              </w:rPr>
              <w:t xml:space="preserve"> </w:t>
            </w:r>
            <w:r w:rsidRPr="00694E1D">
              <w:rPr>
                <w:rFonts w:asciiTheme="minorHAnsi" w:hAnsiTheme="minorHAnsi"/>
                <w:sz w:val="22"/>
                <w:szCs w:val="22"/>
              </w:rPr>
              <w:t>jurisdi</w:t>
            </w:r>
            <w:r>
              <w:rPr>
                <w:rFonts w:asciiTheme="minorHAnsi" w:hAnsiTheme="minorHAnsi"/>
                <w:sz w:val="22"/>
                <w:szCs w:val="22"/>
              </w:rPr>
              <w:t>ction (para. 4-6(b)(ii) AML/CFT Guidelines)</w:t>
            </w:r>
          </w:p>
        </w:tc>
        <w:tc>
          <w:tcPr>
            <w:tcW w:w="4578" w:type="dxa"/>
          </w:tcPr>
          <w:p w14:paraId="3461A716" w14:textId="742DD565" w:rsidR="00943FE4" w:rsidRPr="00355A03" w:rsidRDefault="00943FE4" w:rsidP="0058446B">
            <w:pPr>
              <w:pStyle w:val="ListParagraph"/>
              <w:numPr>
                <w:ilvl w:val="0"/>
                <w:numId w:val="11"/>
              </w:numPr>
              <w:rPr>
                <w:rFonts w:asciiTheme="minorHAnsi" w:hAnsiTheme="minorHAnsi"/>
                <w:sz w:val="22"/>
                <w:szCs w:val="22"/>
              </w:rPr>
            </w:pPr>
            <w:r>
              <w:rPr>
                <w:rFonts w:asciiTheme="minorHAnsi" w:hAnsiTheme="minorHAnsi"/>
                <w:sz w:val="22"/>
                <w:szCs w:val="22"/>
              </w:rPr>
              <w:t xml:space="preserve">Country risk score and rating (at section </w:t>
            </w:r>
            <w:r w:rsidR="0058446B">
              <w:rPr>
                <w:rFonts w:asciiTheme="minorHAnsi" w:hAnsiTheme="minorHAnsi"/>
                <w:sz w:val="22"/>
                <w:szCs w:val="22"/>
              </w:rPr>
              <w:t>4-7</w:t>
            </w:r>
            <w:r>
              <w:rPr>
                <w:rFonts w:asciiTheme="minorHAnsi" w:hAnsiTheme="minorHAnsi"/>
                <w:sz w:val="22"/>
                <w:szCs w:val="22"/>
              </w:rPr>
              <w:t xml:space="preserve"> JRAM)</w:t>
            </w:r>
          </w:p>
        </w:tc>
      </w:tr>
      <w:tr w:rsidR="00943FE4" w:rsidRPr="00C45A66" w14:paraId="053F3FCD" w14:textId="77777777" w:rsidTr="00943FE4">
        <w:tc>
          <w:tcPr>
            <w:tcW w:w="4438" w:type="dxa"/>
          </w:tcPr>
          <w:p w14:paraId="2465F0BF" w14:textId="77777777" w:rsidR="00943FE4" w:rsidRPr="00694E1D" w:rsidRDefault="00943FE4" w:rsidP="00E43C2A">
            <w:pPr>
              <w:rPr>
                <w:rFonts w:asciiTheme="minorHAnsi" w:hAnsiTheme="minorHAnsi"/>
                <w:sz w:val="22"/>
                <w:szCs w:val="22"/>
              </w:rPr>
            </w:pPr>
            <w:r w:rsidRPr="00694E1D">
              <w:rPr>
                <w:rFonts w:asciiTheme="minorHAnsi" w:hAnsiTheme="minorHAnsi"/>
                <w:sz w:val="22"/>
                <w:szCs w:val="22"/>
              </w:rPr>
              <w:t xml:space="preserve">Implementation standards (including quality and effectiveness of supervision) of the AML/CFT regime </w:t>
            </w:r>
            <w:r>
              <w:rPr>
                <w:rFonts w:asciiTheme="minorHAnsi" w:hAnsiTheme="minorHAnsi"/>
                <w:sz w:val="22"/>
                <w:szCs w:val="22"/>
              </w:rPr>
              <w:t>(para. 4-6(b)(ii) AML/CFT Guidelines)</w:t>
            </w:r>
          </w:p>
        </w:tc>
        <w:tc>
          <w:tcPr>
            <w:tcW w:w="4578" w:type="dxa"/>
          </w:tcPr>
          <w:p w14:paraId="75D19B49" w14:textId="2E4FE378" w:rsidR="00943FE4" w:rsidRPr="00355A03" w:rsidRDefault="00943FE4" w:rsidP="0058446B">
            <w:pPr>
              <w:pStyle w:val="ListParagraph"/>
              <w:numPr>
                <w:ilvl w:val="0"/>
                <w:numId w:val="11"/>
              </w:numPr>
              <w:rPr>
                <w:rFonts w:asciiTheme="minorHAnsi" w:hAnsiTheme="minorHAnsi"/>
                <w:sz w:val="22"/>
                <w:szCs w:val="22"/>
              </w:rPr>
            </w:pPr>
            <w:r>
              <w:rPr>
                <w:rFonts w:asciiTheme="minorHAnsi" w:hAnsiTheme="minorHAnsi"/>
                <w:sz w:val="22"/>
                <w:szCs w:val="22"/>
              </w:rPr>
              <w:t xml:space="preserve">Country risk score and rating (at section </w:t>
            </w:r>
            <w:r w:rsidR="0058446B">
              <w:rPr>
                <w:rFonts w:asciiTheme="minorHAnsi" w:hAnsiTheme="minorHAnsi"/>
                <w:sz w:val="22"/>
                <w:szCs w:val="22"/>
              </w:rPr>
              <w:t>4-7</w:t>
            </w:r>
            <w:r>
              <w:rPr>
                <w:rFonts w:asciiTheme="minorHAnsi" w:hAnsiTheme="minorHAnsi"/>
                <w:sz w:val="22"/>
                <w:szCs w:val="22"/>
              </w:rPr>
              <w:t xml:space="preserve"> JRAM)</w:t>
            </w:r>
          </w:p>
        </w:tc>
      </w:tr>
      <w:tr w:rsidR="00943FE4" w:rsidRPr="00C45A66" w14:paraId="0EF9526B" w14:textId="77777777" w:rsidTr="00943FE4">
        <w:tc>
          <w:tcPr>
            <w:tcW w:w="4438" w:type="dxa"/>
          </w:tcPr>
          <w:p w14:paraId="667F4DBF" w14:textId="77777777" w:rsidR="00943FE4" w:rsidRPr="00694E1D" w:rsidRDefault="00943FE4" w:rsidP="00E43C2A">
            <w:pPr>
              <w:rPr>
                <w:rFonts w:asciiTheme="minorHAnsi" w:hAnsiTheme="minorHAnsi"/>
                <w:sz w:val="22"/>
                <w:szCs w:val="22"/>
              </w:rPr>
            </w:pPr>
            <w:r w:rsidRPr="00694E1D">
              <w:rPr>
                <w:rFonts w:asciiTheme="minorHAnsi" w:hAnsiTheme="minorHAnsi"/>
                <w:sz w:val="22"/>
                <w:szCs w:val="22"/>
              </w:rPr>
              <w:t>Whether the country or jurisdiction is a member of international groups</w:t>
            </w:r>
            <w:r>
              <w:rPr>
                <w:rFonts w:asciiTheme="minorHAnsi" w:hAnsiTheme="minorHAnsi"/>
                <w:sz w:val="22"/>
                <w:szCs w:val="22"/>
              </w:rPr>
              <w:t xml:space="preserve"> </w:t>
            </w:r>
            <w:r w:rsidRPr="00694E1D">
              <w:rPr>
                <w:rFonts w:asciiTheme="minorHAnsi" w:hAnsiTheme="minorHAnsi"/>
                <w:sz w:val="22"/>
                <w:szCs w:val="22"/>
              </w:rPr>
              <w:t>that only admit countries or jurisdictions which meet certain AML/CFT</w:t>
            </w:r>
            <w:r>
              <w:rPr>
                <w:rFonts w:asciiTheme="minorHAnsi" w:hAnsiTheme="minorHAnsi"/>
                <w:sz w:val="22"/>
                <w:szCs w:val="22"/>
              </w:rPr>
              <w:t xml:space="preserve"> </w:t>
            </w:r>
            <w:r w:rsidRPr="00694E1D">
              <w:rPr>
                <w:rFonts w:asciiTheme="minorHAnsi" w:hAnsiTheme="minorHAnsi"/>
                <w:sz w:val="22"/>
                <w:szCs w:val="22"/>
              </w:rPr>
              <w:t>benchmarks</w:t>
            </w:r>
            <w:r>
              <w:rPr>
                <w:rFonts w:asciiTheme="minorHAnsi" w:hAnsiTheme="minorHAnsi"/>
                <w:sz w:val="22"/>
                <w:szCs w:val="22"/>
              </w:rPr>
              <w:t xml:space="preserve"> (para. 4-6(b)(ii) AML/CFT Guidelines)</w:t>
            </w:r>
          </w:p>
        </w:tc>
        <w:tc>
          <w:tcPr>
            <w:tcW w:w="4578" w:type="dxa"/>
          </w:tcPr>
          <w:p w14:paraId="3CD69405" w14:textId="7EDF45E3" w:rsidR="00943FE4" w:rsidRPr="00355A03" w:rsidRDefault="00943FE4" w:rsidP="0058446B">
            <w:pPr>
              <w:pStyle w:val="ListParagraph"/>
              <w:numPr>
                <w:ilvl w:val="0"/>
                <w:numId w:val="11"/>
              </w:numPr>
              <w:rPr>
                <w:rFonts w:asciiTheme="minorHAnsi" w:hAnsiTheme="minorHAnsi"/>
                <w:sz w:val="22"/>
                <w:szCs w:val="22"/>
              </w:rPr>
            </w:pPr>
            <w:r>
              <w:rPr>
                <w:rFonts w:asciiTheme="minorHAnsi" w:hAnsiTheme="minorHAnsi"/>
                <w:sz w:val="22"/>
                <w:szCs w:val="22"/>
              </w:rPr>
              <w:t xml:space="preserve">Country risk score and rating (at section </w:t>
            </w:r>
            <w:r w:rsidR="0058446B">
              <w:rPr>
                <w:rFonts w:asciiTheme="minorHAnsi" w:hAnsiTheme="minorHAnsi"/>
                <w:sz w:val="22"/>
                <w:szCs w:val="22"/>
              </w:rPr>
              <w:t>4-7</w:t>
            </w:r>
            <w:r>
              <w:rPr>
                <w:rFonts w:asciiTheme="minorHAnsi" w:hAnsiTheme="minorHAnsi"/>
                <w:sz w:val="22"/>
                <w:szCs w:val="22"/>
              </w:rPr>
              <w:t xml:space="preserve"> JRAM)</w:t>
            </w:r>
          </w:p>
        </w:tc>
      </w:tr>
      <w:tr w:rsidR="00943FE4" w:rsidRPr="00C45A66" w14:paraId="14F85178" w14:textId="77777777" w:rsidTr="00943FE4">
        <w:tc>
          <w:tcPr>
            <w:tcW w:w="4438" w:type="dxa"/>
          </w:tcPr>
          <w:p w14:paraId="0DDB9B1B" w14:textId="77777777" w:rsidR="00943FE4" w:rsidRPr="00694E1D" w:rsidRDefault="00943FE4" w:rsidP="00E43C2A">
            <w:pPr>
              <w:rPr>
                <w:rFonts w:asciiTheme="minorHAnsi" w:hAnsiTheme="minorHAnsi"/>
                <w:sz w:val="22"/>
                <w:szCs w:val="22"/>
              </w:rPr>
            </w:pPr>
            <w:r>
              <w:rPr>
                <w:rFonts w:asciiTheme="minorHAnsi" w:hAnsiTheme="minorHAnsi"/>
                <w:sz w:val="22"/>
                <w:szCs w:val="22"/>
              </w:rPr>
              <w:t>C</w:t>
            </w:r>
            <w:r w:rsidRPr="00694E1D">
              <w:rPr>
                <w:rFonts w:asciiTheme="minorHAnsi" w:hAnsiTheme="minorHAnsi"/>
                <w:sz w:val="22"/>
                <w:szCs w:val="22"/>
              </w:rPr>
              <w:t>ontextual factors, such as political stability, maturity and sophistication of the regulatory and supervisory regime, level of corruption, financial inclusion etc.</w:t>
            </w:r>
            <w:r>
              <w:rPr>
                <w:rFonts w:asciiTheme="minorHAnsi" w:hAnsiTheme="minorHAnsi"/>
                <w:sz w:val="22"/>
                <w:szCs w:val="22"/>
              </w:rPr>
              <w:t xml:space="preserve"> (para. 4-6(b)(ii) AML/CFT Guidelines)</w:t>
            </w:r>
          </w:p>
        </w:tc>
        <w:tc>
          <w:tcPr>
            <w:tcW w:w="4578" w:type="dxa"/>
          </w:tcPr>
          <w:p w14:paraId="3CDA122E" w14:textId="24739994" w:rsidR="00943FE4" w:rsidRPr="00355A03" w:rsidRDefault="00943FE4" w:rsidP="0058446B">
            <w:pPr>
              <w:pStyle w:val="ListParagraph"/>
              <w:numPr>
                <w:ilvl w:val="0"/>
                <w:numId w:val="11"/>
              </w:numPr>
              <w:rPr>
                <w:rFonts w:asciiTheme="minorHAnsi" w:hAnsiTheme="minorHAnsi"/>
                <w:sz w:val="22"/>
                <w:szCs w:val="22"/>
              </w:rPr>
            </w:pPr>
            <w:r>
              <w:rPr>
                <w:rFonts w:asciiTheme="minorHAnsi" w:hAnsiTheme="minorHAnsi"/>
                <w:sz w:val="22"/>
                <w:szCs w:val="22"/>
              </w:rPr>
              <w:t xml:space="preserve">Country risk score and rating (at section </w:t>
            </w:r>
            <w:r w:rsidR="0058446B">
              <w:rPr>
                <w:rFonts w:asciiTheme="minorHAnsi" w:hAnsiTheme="minorHAnsi"/>
                <w:sz w:val="22"/>
                <w:szCs w:val="22"/>
              </w:rPr>
              <w:t>4-7</w:t>
            </w:r>
            <w:r>
              <w:rPr>
                <w:rFonts w:asciiTheme="minorHAnsi" w:hAnsiTheme="minorHAnsi"/>
                <w:sz w:val="22"/>
                <w:szCs w:val="22"/>
              </w:rPr>
              <w:t xml:space="preserve"> JRAM)</w:t>
            </w:r>
          </w:p>
        </w:tc>
      </w:tr>
      <w:tr w:rsidR="00C45A66" w:rsidRPr="00C45A66" w14:paraId="33B7CADE" w14:textId="77777777" w:rsidTr="00355A03">
        <w:tc>
          <w:tcPr>
            <w:tcW w:w="4438" w:type="dxa"/>
            <w:shd w:val="clear" w:color="auto" w:fill="D9D9D9" w:themeFill="background1" w:themeFillShade="D9"/>
          </w:tcPr>
          <w:p w14:paraId="35BD42E8" w14:textId="65A3A479" w:rsidR="00C45A66" w:rsidRPr="00C45A66" w:rsidRDefault="00C45A66" w:rsidP="00C45A66">
            <w:pPr>
              <w:rPr>
                <w:rFonts w:asciiTheme="minorHAnsi" w:hAnsiTheme="minorHAnsi"/>
                <w:sz w:val="22"/>
                <w:szCs w:val="22"/>
              </w:rPr>
            </w:pPr>
            <w:r>
              <w:rPr>
                <w:rFonts w:asciiTheme="minorHAnsi" w:hAnsiTheme="minorHAnsi"/>
                <w:sz w:val="22"/>
                <w:szCs w:val="22"/>
              </w:rPr>
              <w:t>P</w:t>
            </w:r>
            <w:r w:rsidRPr="00C45A66">
              <w:rPr>
                <w:rFonts w:asciiTheme="minorHAnsi" w:hAnsiTheme="minorHAnsi"/>
                <w:sz w:val="22"/>
                <w:szCs w:val="22"/>
              </w:rPr>
              <w:t>roducts, services, transactions and delivery channels of the CMI</w:t>
            </w:r>
            <w:r>
              <w:rPr>
                <w:rFonts w:asciiTheme="minorHAnsi" w:hAnsiTheme="minorHAnsi"/>
                <w:sz w:val="22"/>
                <w:szCs w:val="22"/>
              </w:rPr>
              <w:t xml:space="preserve"> </w:t>
            </w:r>
            <w:r w:rsidRPr="00C45A66">
              <w:rPr>
                <w:rFonts w:asciiTheme="minorHAnsi" w:hAnsiTheme="minorHAnsi"/>
                <w:sz w:val="22"/>
                <w:szCs w:val="22"/>
              </w:rPr>
              <w:t>(4.1(</w:t>
            </w:r>
            <w:r>
              <w:rPr>
                <w:rFonts w:asciiTheme="minorHAnsi" w:hAnsiTheme="minorHAnsi"/>
                <w:sz w:val="22"/>
                <w:szCs w:val="22"/>
              </w:rPr>
              <w:t>d</w:t>
            </w:r>
            <w:r w:rsidRPr="00C45A66">
              <w:rPr>
                <w:rFonts w:asciiTheme="minorHAnsi" w:hAnsiTheme="minorHAnsi"/>
                <w:sz w:val="22"/>
                <w:szCs w:val="22"/>
              </w:rPr>
              <w:t>) SFA04-N02)</w:t>
            </w:r>
          </w:p>
        </w:tc>
        <w:tc>
          <w:tcPr>
            <w:tcW w:w="4578" w:type="dxa"/>
            <w:shd w:val="clear" w:color="auto" w:fill="D9D9D9" w:themeFill="background1" w:themeFillShade="D9"/>
          </w:tcPr>
          <w:p w14:paraId="38BC87F0" w14:textId="11A9CF20" w:rsidR="00C45A66" w:rsidRPr="00355A03" w:rsidRDefault="006F18D4" w:rsidP="006F18D4">
            <w:pPr>
              <w:rPr>
                <w:rFonts w:asciiTheme="minorHAnsi" w:hAnsiTheme="minorHAnsi"/>
                <w:sz w:val="22"/>
                <w:szCs w:val="22"/>
              </w:rPr>
            </w:pPr>
            <w:r w:rsidRPr="00355A03">
              <w:rPr>
                <w:rFonts w:asciiTheme="minorHAnsi" w:hAnsiTheme="minorHAnsi"/>
                <w:sz w:val="22"/>
                <w:szCs w:val="22"/>
              </w:rPr>
              <w:t>Company, incl. Services</w:t>
            </w:r>
          </w:p>
        </w:tc>
      </w:tr>
      <w:tr w:rsidR="00C45A66" w:rsidRPr="00C45A66" w14:paraId="641E8931" w14:textId="77777777" w:rsidTr="00355A03">
        <w:tc>
          <w:tcPr>
            <w:tcW w:w="4438" w:type="dxa"/>
          </w:tcPr>
          <w:p w14:paraId="3B59B299" w14:textId="7D3869FB" w:rsidR="00C45A66" w:rsidRPr="00C45A66" w:rsidRDefault="00694E1D" w:rsidP="00694E1D">
            <w:pPr>
              <w:rPr>
                <w:rFonts w:asciiTheme="minorHAnsi" w:hAnsiTheme="minorHAnsi"/>
                <w:sz w:val="22"/>
                <w:szCs w:val="22"/>
              </w:rPr>
            </w:pPr>
            <w:r>
              <w:rPr>
                <w:rFonts w:asciiTheme="minorHAnsi" w:hAnsiTheme="minorHAnsi"/>
                <w:sz w:val="22"/>
                <w:szCs w:val="22"/>
              </w:rPr>
              <w:t>T</w:t>
            </w:r>
            <w:r w:rsidRPr="00694E1D">
              <w:rPr>
                <w:rFonts w:asciiTheme="minorHAnsi" w:hAnsiTheme="minorHAnsi"/>
                <w:sz w:val="22"/>
                <w:szCs w:val="22"/>
              </w:rPr>
              <w:t>he nature, scale, diversity and complexity of the CMI’s business</w:t>
            </w:r>
            <w:r>
              <w:rPr>
                <w:rFonts w:asciiTheme="minorHAnsi" w:hAnsiTheme="minorHAnsi"/>
                <w:sz w:val="22"/>
                <w:szCs w:val="22"/>
              </w:rPr>
              <w:t xml:space="preserve"> </w:t>
            </w:r>
            <w:r w:rsidRPr="00694E1D">
              <w:rPr>
                <w:rFonts w:asciiTheme="minorHAnsi" w:hAnsiTheme="minorHAnsi"/>
                <w:sz w:val="22"/>
                <w:szCs w:val="22"/>
              </w:rPr>
              <w:t>activities</w:t>
            </w:r>
            <w:r>
              <w:rPr>
                <w:rFonts w:asciiTheme="minorHAnsi" w:hAnsiTheme="minorHAnsi"/>
                <w:sz w:val="22"/>
                <w:szCs w:val="22"/>
              </w:rPr>
              <w:t xml:space="preserve"> (para. 4-6(c)(</w:t>
            </w:r>
            <w:proofErr w:type="spellStart"/>
            <w:r>
              <w:rPr>
                <w:rFonts w:asciiTheme="minorHAnsi" w:hAnsiTheme="minorHAnsi"/>
                <w:sz w:val="22"/>
                <w:szCs w:val="22"/>
              </w:rPr>
              <w:t>i</w:t>
            </w:r>
            <w:proofErr w:type="spellEnd"/>
            <w:r>
              <w:rPr>
                <w:rFonts w:asciiTheme="minorHAnsi" w:hAnsiTheme="minorHAnsi"/>
                <w:sz w:val="22"/>
                <w:szCs w:val="22"/>
              </w:rPr>
              <w:t>) AML/CFT Guidelines)</w:t>
            </w:r>
          </w:p>
        </w:tc>
        <w:tc>
          <w:tcPr>
            <w:tcW w:w="4578" w:type="dxa"/>
          </w:tcPr>
          <w:p w14:paraId="2495E162" w14:textId="3BF65D42" w:rsidR="006F18D4" w:rsidRPr="00355A03" w:rsidRDefault="00943FE4" w:rsidP="00B172D9">
            <w:pPr>
              <w:pStyle w:val="ListParagraph"/>
              <w:numPr>
                <w:ilvl w:val="0"/>
                <w:numId w:val="11"/>
              </w:numPr>
              <w:rPr>
                <w:rFonts w:asciiTheme="minorHAnsi" w:hAnsiTheme="minorHAnsi"/>
                <w:sz w:val="22"/>
                <w:szCs w:val="22"/>
              </w:rPr>
            </w:pPr>
            <w:r>
              <w:rPr>
                <w:rFonts w:asciiTheme="minorHAnsi" w:hAnsiTheme="minorHAnsi"/>
                <w:sz w:val="22"/>
                <w:szCs w:val="22"/>
              </w:rPr>
              <w:t xml:space="preserve">The types of asset </w:t>
            </w:r>
            <w:r w:rsidR="006F18D4" w:rsidRPr="00355A03">
              <w:rPr>
                <w:rFonts w:asciiTheme="minorHAnsi" w:hAnsiTheme="minorHAnsi"/>
                <w:sz w:val="22"/>
                <w:szCs w:val="22"/>
              </w:rPr>
              <w:t xml:space="preserve">management </w:t>
            </w:r>
            <w:r>
              <w:rPr>
                <w:rFonts w:asciiTheme="minorHAnsi" w:hAnsiTheme="minorHAnsi"/>
                <w:sz w:val="22"/>
                <w:szCs w:val="22"/>
              </w:rPr>
              <w:t xml:space="preserve">or advisory services </w:t>
            </w:r>
            <w:r w:rsidR="006F18D4" w:rsidRPr="00355A03">
              <w:rPr>
                <w:rFonts w:asciiTheme="minorHAnsi" w:hAnsiTheme="minorHAnsi"/>
                <w:sz w:val="22"/>
                <w:szCs w:val="22"/>
              </w:rPr>
              <w:t xml:space="preserve">provided by the CMI to its customers (at section 4 of </w:t>
            </w:r>
            <w:proofErr w:type="spellStart"/>
            <w:r w:rsidR="006F18D4" w:rsidRPr="00355A03">
              <w:rPr>
                <w:rFonts w:asciiTheme="minorHAnsi" w:hAnsiTheme="minorHAnsi"/>
                <w:sz w:val="22"/>
                <w:szCs w:val="22"/>
              </w:rPr>
              <w:t>CoRAM</w:t>
            </w:r>
            <w:proofErr w:type="spellEnd"/>
            <w:r w:rsidR="006F18D4" w:rsidRPr="00355A03">
              <w:rPr>
                <w:rFonts w:asciiTheme="minorHAnsi" w:hAnsiTheme="minorHAnsi"/>
                <w:sz w:val="22"/>
                <w:szCs w:val="22"/>
              </w:rPr>
              <w:t>)</w:t>
            </w:r>
          </w:p>
          <w:p w14:paraId="7B25619C" w14:textId="5395F734" w:rsidR="00C45A66" w:rsidRPr="00C45A66" w:rsidRDefault="006F18D4" w:rsidP="00943FE4">
            <w:pPr>
              <w:pStyle w:val="ListParagraph"/>
              <w:numPr>
                <w:ilvl w:val="0"/>
                <w:numId w:val="11"/>
              </w:numPr>
              <w:rPr>
                <w:rFonts w:asciiTheme="minorHAnsi" w:hAnsiTheme="minorHAnsi"/>
                <w:sz w:val="22"/>
                <w:szCs w:val="22"/>
              </w:rPr>
            </w:pPr>
            <w:r w:rsidRPr="00355A03">
              <w:rPr>
                <w:rFonts w:asciiTheme="minorHAnsi" w:hAnsiTheme="minorHAnsi"/>
                <w:sz w:val="22"/>
                <w:szCs w:val="22"/>
              </w:rPr>
              <w:t xml:space="preserve">The </w:t>
            </w:r>
            <w:r w:rsidR="00943FE4">
              <w:rPr>
                <w:rFonts w:asciiTheme="minorHAnsi" w:hAnsiTheme="minorHAnsi"/>
                <w:sz w:val="22"/>
                <w:szCs w:val="22"/>
              </w:rPr>
              <w:t>number</w:t>
            </w:r>
            <w:r w:rsidRPr="00355A03">
              <w:rPr>
                <w:rFonts w:asciiTheme="minorHAnsi" w:hAnsiTheme="minorHAnsi"/>
                <w:sz w:val="22"/>
                <w:szCs w:val="22"/>
              </w:rPr>
              <w:t xml:space="preserve"> of non-transparent products engaged by customers (at section 1e of CRAM)</w:t>
            </w:r>
          </w:p>
        </w:tc>
      </w:tr>
      <w:tr w:rsidR="00694E1D" w:rsidRPr="00C45A66" w14:paraId="5D343D64" w14:textId="77777777" w:rsidTr="00355A03">
        <w:tc>
          <w:tcPr>
            <w:tcW w:w="4438" w:type="dxa"/>
          </w:tcPr>
          <w:p w14:paraId="6385D06B" w14:textId="089475AE" w:rsidR="00694E1D" w:rsidRPr="00694E1D" w:rsidRDefault="00694E1D" w:rsidP="00694E1D">
            <w:pPr>
              <w:rPr>
                <w:rFonts w:asciiTheme="minorHAnsi" w:hAnsiTheme="minorHAnsi"/>
                <w:sz w:val="22"/>
                <w:szCs w:val="22"/>
              </w:rPr>
            </w:pPr>
            <w:r w:rsidRPr="00694E1D">
              <w:rPr>
                <w:rFonts w:asciiTheme="minorHAnsi" w:hAnsiTheme="minorHAnsi"/>
                <w:sz w:val="22"/>
                <w:szCs w:val="22"/>
              </w:rPr>
              <w:t>The nature of products and services offered by the CMI</w:t>
            </w:r>
            <w:r>
              <w:rPr>
                <w:rFonts w:asciiTheme="minorHAnsi" w:hAnsiTheme="minorHAnsi"/>
                <w:sz w:val="22"/>
                <w:szCs w:val="22"/>
              </w:rPr>
              <w:t xml:space="preserve"> (para. 4-6(c)(</w:t>
            </w:r>
            <w:proofErr w:type="spellStart"/>
            <w:r>
              <w:rPr>
                <w:rFonts w:asciiTheme="minorHAnsi" w:hAnsiTheme="minorHAnsi"/>
                <w:sz w:val="22"/>
                <w:szCs w:val="22"/>
              </w:rPr>
              <w:t>i</w:t>
            </w:r>
            <w:proofErr w:type="spellEnd"/>
            <w:r>
              <w:rPr>
                <w:rFonts w:asciiTheme="minorHAnsi" w:hAnsiTheme="minorHAnsi"/>
                <w:sz w:val="22"/>
                <w:szCs w:val="22"/>
              </w:rPr>
              <w:t>) AML/CFT Guidelines)</w:t>
            </w:r>
          </w:p>
        </w:tc>
        <w:tc>
          <w:tcPr>
            <w:tcW w:w="4578" w:type="dxa"/>
          </w:tcPr>
          <w:p w14:paraId="1F997543" w14:textId="7901BC27" w:rsidR="00694E1D" w:rsidRPr="00355A03" w:rsidRDefault="006F18D4" w:rsidP="00943FE4">
            <w:pPr>
              <w:pStyle w:val="ListParagraph"/>
              <w:numPr>
                <w:ilvl w:val="0"/>
                <w:numId w:val="11"/>
              </w:numPr>
              <w:rPr>
                <w:rFonts w:asciiTheme="minorHAnsi" w:hAnsiTheme="minorHAnsi"/>
                <w:sz w:val="22"/>
                <w:szCs w:val="22"/>
              </w:rPr>
            </w:pPr>
            <w:r w:rsidRPr="00C45A66">
              <w:rPr>
                <w:rFonts w:asciiTheme="minorHAnsi" w:hAnsiTheme="minorHAnsi"/>
                <w:sz w:val="22"/>
                <w:szCs w:val="22"/>
              </w:rPr>
              <w:t>The t</w:t>
            </w:r>
            <w:r w:rsidR="00943FE4">
              <w:rPr>
                <w:rFonts w:asciiTheme="minorHAnsi" w:hAnsiTheme="minorHAnsi"/>
                <w:sz w:val="22"/>
                <w:szCs w:val="22"/>
              </w:rPr>
              <w:t>ype and frequency of asset management or advisory</w:t>
            </w:r>
            <w:r w:rsidRPr="00C45A66">
              <w:rPr>
                <w:rFonts w:asciiTheme="minorHAnsi" w:hAnsiTheme="minorHAnsi"/>
                <w:sz w:val="22"/>
                <w:szCs w:val="22"/>
              </w:rPr>
              <w:t xml:space="preserve"> services engaged by the customer (at section 1c &amp; </w:t>
            </w:r>
            <w:r w:rsidR="00B22D02">
              <w:rPr>
                <w:rFonts w:asciiTheme="minorHAnsi" w:hAnsiTheme="minorHAnsi"/>
                <w:sz w:val="22"/>
                <w:szCs w:val="22"/>
              </w:rPr>
              <w:t>17</w:t>
            </w:r>
            <w:r w:rsidRPr="00C45A66">
              <w:rPr>
                <w:rFonts w:asciiTheme="minorHAnsi" w:hAnsiTheme="minorHAnsi"/>
                <w:sz w:val="22"/>
                <w:szCs w:val="22"/>
              </w:rPr>
              <w:t xml:space="preserve"> </w:t>
            </w:r>
            <w:r>
              <w:rPr>
                <w:rFonts w:asciiTheme="minorHAnsi" w:hAnsiTheme="minorHAnsi"/>
                <w:sz w:val="22"/>
                <w:szCs w:val="22"/>
              </w:rPr>
              <w:t>CRAM)</w:t>
            </w:r>
          </w:p>
        </w:tc>
      </w:tr>
      <w:tr w:rsidR="00C45A66" w:rsidRPr="00C45A66" w14:paraId="1A1091DC" w14:textId="77777777" w:rsidTr="00355A03">
        <w:tc>
          <w:tcPr>
            <w:tcW w:w="4438" w:type="dxa"/>
          </w:tcPr>
          <w:p w14:paraId="2AD5F5F0" w14:textId="342AA53F" w:rsidR="00C45A66" w:rsidRPr="00694E1D" w:rsidRDefault="00694E1D" w:rsidP="00C45A66">
            <w:pPr>
              <w:rPr>
                <w:rFonts w:asciiTheme="minorHAnsi" w:hAnsiTheme="minorHAnsi"/>
                <w:sz w:val="22"/>
                <w:szCs w:val="22"/>
              </w:rPr>
            </w:pPr>
            <w:r>
              <w:rPr>
                <w:rFonts w:asciiTheme="minorHAnsi" w:hAnsiTheme="minorHAnsi"/>
                <w:sz w:val="22"/>
                <w:szCs w:val="22"/>
              </w:rPr>
              <w:t>T</w:t>
            </w:r>
            <w:r w:rsidRPr="00694E1D">
              <w:rPr>
                <w:rFonts w:asciiTheme="minorHAnsi" w:hAnsiTheme="minorHAnsi"/>
                <w:sz w:val="22"/>
                <w:szCs w:val="22"/>
              </w:rPr>
              <w:t>he delivery channels, including the extent to which the CMI deals directly with the customer, relies on third parties to perform CDD measures or uses technology</w:t>
            </w:r>
            <w:r>
              <w:rPr>
                <w:rFonts w:asciiTheme="minorHAnsi" w:hAnsiTheme="minorHAnsi"/>
                <w:sz w:val="22"/>
                <w:szCs w:val="22"/>
              </w:rPr>
              <w:t xml:space="preserve"> (para. 4-6(c)(</w:t>
            </w:r>
            <w:proofErr w:type="spellStart"/>
            <w:r>
              <w:rPr>
                <w:rFonts w:asciiTheme="minorHAnsi" w:hAnsiTheme="minorHAnsi"/>
                <w:sz w:val="22"/>
                <w:szCs w:val="22"/>
              </w:rPr>
              <w:t>i</w:t>
            </w:r>
            <w:proofErr w:type="spellEnd"/>
            <w:r>
              <w:rPr>
                <w:rFonts w:asciiTheme="minorHAnsi" w:hAnsiTheme="minorHAnsi"/>
                <w:sz w:val="22"/>
                <w:szCs w:val="22"/>
              </w:rPr>
              <w:t>) AML/CFT Guidelines)</w:t>
            </w:r>
          </w:p>
        </w:tc>
        <w:tc>
          <w:tcPr>
            <w:tcW w:w="4578" w:type="dxa"/>
          </w:tcPr>
          <w:p w14:paraId="5DDEF602" w14:textId="3453BBFF" w:rsidR="006F18D4" w:rsidRPr="00355A03" w:rsidRDefault="006F18D4" w:rsidP="00B172D9">
            <w:pPr>
              <w:pStyle w:val="ListParagraph"/>
              <w:numPr>
                <w:ilvl w:val="0"/>
                <w:numId w:val="11"/>
              </w:numPr>
              <w:rPr>
                <w:rFonts w:asciiTheme="minorHAnsi" w:hAnsiTheme="minorHAnsi"/>
                <w:sz w:val="22"/>
                <w:szCs w:val="22"/>
              </w:rPr>
            </w:pPr>
            <w:r w:rsidRPr="00355A03">
              <w:rPr>
                <w:rFonts w:asciiTheme="minorHAnsi" w:hAnsiTheme="minorHAnsi"/>
                <w:sz w:val="22"/>
                <w:szCs w:val="22"/>
              </w:rPr>
              <w:t>The domicile of operations of i</w:t>
            </w:r>
            <w:r w:rsidR="00D74A3A">
              <w:rPr>
                <w:rFonts w:asciiTheme="minorHAnsi" w:hAnsiTheme="minorHAnsi"/>
                <w:sz w:val="22"/>
                <w:szCs w:val="22"/>
              </w:rPr>
              <w:t xml:space="preserve">ntroducers (at section </w:t>
            </w:r>
            <w:r w:rsidR="00B22D02">
              <w:rPr>
                <w:rFonts w:asciiTheme="minorHAnsi" w:hAnsiTheme="minorHAnsi"/>
                <w:sz w:val="22"/>
                <w:szCs w:val="22"/>
              </w:rPr>
              <w:t>7a</w:t>
            </w:r>
            <w:r w:rsidR="00D74A3A">
              <w:rPr>
                <w:rFonts w:asciiTheme="minorHAnsi" w:hAnsiTheme="minorHAnsi"/>
                <w:sz w:val="22"/>
                <w:szCs w:val="22"/>
              </w:rPr>
              <w:t xml:space="preserve"> </w:t>
            </w:r>
            <w:proofErr w:type="spellStart"/>
            <w:r w:rsidR="00D74A3A">
              <w:rPr>
                <w:rFonts w:asciiTheme="minorHAnsi" w:hAnsiTheme="minorHAnsi"/>
                <w:sz w:val="22"/>
                <w:szCs w:val="22"/>
              </w:rPr>
              <w:t>CoRAM</w:t>
            </w:r>
            <w:proofErr w:type="spellEnd"/>
            <w:r w:rsidR="00D74A3A">
              <w:rPr>
                <w:rFonts w:asciiTheme="minorHAnsi" w:hAnsiTheme="minorHAnsi"/>
                <w:sz w:val="22"/>
                <w:szCs w:val="22"/>
              </w:rPr>
              <w:t>)</w:t>
            </w:r>
          </w:p>
          <w:p w14:paraId="56C0C0D9" w14:textId="0B5FFA29" w:rsidR="00C45A66" w:rsidRDefault="006F18D4" w:rsidP="00B172D9">
            <w:pPr>
              <w:pStyle w:val="ListParagraph"/>
              <w:numPr>
                <w:ilvl w:val="0"/>
                <w:numId w:val="11"/>
              </w:numPr>
              <w:rPr>
                <w:rFonts w:asciiTheme="minorHAnsi" w:hAnsiTheme="minorHAnsi"/>
                <w:sz w:val="22"/>
                <w:szCs w:val="22"/>
              </w:rPr>
            </w:pPr>
            <w:r w:rsidRPr="00355A03">
              <w:rPr>
                <w:rFonts w:asciiTheme="minorHAnsi" w:hAnsiTheme="minorHAnsi"/>
                <w:sz w:val="22"/>
                <w:szCs w:val="22"/>
              </w:rPr>
              <w:t>The relationship</w:t>
            </w:r>
            <w:r w:rsidR="00943FE4">
              <w:rPr>
                <w:rFonts w:asciiTheme="minorHAnsi" w:hAnsiTheme="minorHAnsi"/>
                <w:sz w:val="22"/>
                <w:szCs w:val="22"/>
              </w:rPr>
              <w:t>s</w:t>
            </w:r>
            <w:r w:rsidRPr="00355A03">
              <w:rPr>
                <w:rFonts w:asciiTheme="minorHAnsi" w:hAnsiTheme="minorHAnsi"/>
                <w:sz w:val="22"/>
                <w:szCs w:val="22"/>
              </w:rPr>
              <w:t xml:space="preserve"> of introducers (at section </w:t>
            </w:r>
            <w:r w:rsidR="00B22D02">
              <w:rPr>
                <w:rFonts w:asciiTheme="minorHAnsi" w:hAnsiTheme="minorHAnsi"/>
                <w:sz w:val="22"/>
                <w:szCs w:val="22"/>
              </w:rPr>
              <w:t>9a</w:t>
            </w:r>
            <w:r w:rsidR="00B22D02" w:rsidRPr="00355A03">
              <w:rPr>
                <w:rFonts w:asciiTheme="minorHAnsi" w:hAnsiTheme="minorHAnsi"/>
                <w:sz w:val="22"/>
                <w:szCs w:val="22"/>
              </w:rPr>
              <w:t xml:space="preserve"> </w:t>
            </w:r>
            <w:r w:rsidRPr="00355A03">
              <w:rPr>
                <w:rFonts w:asciiTheme="minorHAnsi" w:hAnsiTheme="minorHAnsi"/>
                <w:sz w:val="22"/>
                <w:szCs w:val="22"/>
              </w:rPr>
              <w:t xml:space="preserve">of </w:t>
            </w:r>
            <w:proofErr w:type="spellStart"/>
            <w:r w:rsidRPr="00355A03">
              <w:rPr>
                <w:rFonts w:asciiTheme="minorHAnsi" w:hAnsiTheme="minorHAnsi"/>
                <w:sz w:val="22"/>
                <w:szCs w:val="22"/>
              </w:rPr>
              <w:t>CoRAM</w:t>
            </w:r>
            <w:proofErr w:type="spellEnd"/>
            <w:r w:rsidRPr="00355A03">
              <w:rPr>
                <w:rFonts w:asciiTheme="minorHAnsi" w:hAnsiTheme="minorHAnsi"/>
                <w:sz w:val="22"/>
                <w:szCs w:val="22"/>
              </w:rPr>
              <w:t>)</w:t>
            </w:r>
          </w:p>
          <w:p w14:paraId="6D48B9E6" w14:textId="7378092E" w:rsidR="00D74A3A" w:rsidRPr="00C45A66" w:rsidRDefault="00D74A3A" w:rsidP="00B172D9">
            <w:pPr>
              <w:pStyle w:val="ListParagraph"/>
              <w:numPr>
                <w:ilvl w:val="0"/>
                <w:numId w:val="11"/>
              </w:numPr>
              <w:rPr>
                <w:rFonts w:asciiTheme="minorHAnsi" w:hAnsiTheme="minorHAnsi"/>
                <w:sz w:val="22"/>
                <w:szCs w:val="22"/>
              </w:rPr>
            </w:pPr>
            <w:r>
              <w:rPr>
                <w:rFonts w:asciiTheme="minorHAnsi" w:hAnsiTheme="minorHAnsi"/>
                <w:sz w:val="22"/>
                <w:szCs w:val="22"/>
              </w:rPr>
              <w:t xml:space="preserve">The booking centres of the AUM of the clients which is also where the Company’s asset management activities take immediate effect (at section 3 </w:t>
            </w:r>
            <w:proofErr w:type="spellStart"/>
            <w:r>
              <w:rPr>
                <w:rFonts w:asciiTheme="minorHAnsi" w:hAnsiTheme="minorHAnsi"/>
                <w:sz w:val="22"/>
                <w:szCs w:val="22"/>
              </w:rPr>
              <w:t>CoRAM</w:t>
            </w:r>
            <w:proofErr w:type="spellEnd"/>
          </w:p>
        </w:tc>
      </w:tr>
      <w:tr w:rsidR="006F18D4" w:rsidRPr="00C45A66" w14:paraId="23AC5A25" w14:textId="77777777" w:rsidTr="00355A03">
        <w:tc>
          <w:tcPr>
            <w:tcW w:w="4438" w:type="dxa"/>
          </w:tcPr>
          <w:p w14:paraId="42303FE8" w14:textId="77777777" w:rsidR="006F18D4" w:rsidRDefault="006F18D4" w:rsidP="00C45A66"/>
        </w:tc>
        <w:tc>
          <w:tcPr>
            <w:tcW w:w="4578" w:type="dxa"/>
          </w:tcPr>
          <w:p w14:paraId="14B400A2" w14:textId="77777777" w:rsidR="00943FE4" w:rsidRPr="00C45A66" w:rsidRDefault="00943FE4" w:rsidP="00943FE4">
            <w:pPr>
              <w:pStyle w:val="ListParagraph"/>
              <w:numPr>
                <w:ilvl w:val="0"/>
                <w:numId w:val="11"/>
              </w:numPr>
              <w:rPr>
                <w:rFonts w:asciiTheme="minorHAnsi" w:hAnsiTheme="minorHAnsi"/>
                <w:sz w:val="22"/>
                <w:szCs w:val="22"/>
              </w:rPr>
            </w:pPr>
            <w:r w:rsidRPr="00C45A66">
              <w:rPr>
                <w:rFonts w:asciiTheme="minorHAnsi" w:hAnsiTheme="minorHAnsi"/>
                <w:sz w:val="22"/>
                <w:szCs w:val="22"/>
              </w:rPr>
              <w:t>The amount of incoming and outgoing transactions, i.e. where funds come under the management or cease to be under management by the Company (at section 1 TRA)</w:t>
            </w:r>
          </w:p>
          <w:p w14:paraId="58890531" w14:textId="77777777" w:rsidR="00943FE4" w:rsidRPr="00C45A66" w:rsidRDefault="00943FE4" w:rsidP="00943FE4">
            <w:pPr>
              <w:pStyle w:val="ListParagraph"/>
              <w:numPr>
                <w:ilvl w:val="0"/>
                <w:numId w:val="11"/>
              </w:numPr>
              <w:rPr>
                <w:rFonts w:asciiTheme="minorHAnsi" w:hAnsiTheme="minorHAnsi"/>
                <w:sz w:val="22"/>
                <w:szCs w:val="22"/>
              </w:rPr>
            </w:pPr>
            <w:r w:rsidRPr="00C45A66">
              <w:rPr>
                <w:rFonts w:asciiTheme="minorHAnsi" w:hAnsiTheme="minorHAnsi"/>
                <w:sz w:val="22"/>
                <w:szCs w:val="22"/>
              </w:rPr>
              <w:t>The standard deviation of the incoming and outgoing transactions (at section 2 TRA)</w:t>
            </w:r>
          </w:p>
          <w:p w14:paraId="50107D86" w14:textId="1B990770" w:rsidR="006F18D4" w:rsidRPr="00355A03" w:rsidRDefault="00943FE4" w:rsidP="00943FE4">
            <w:pPr>
              <w:pStyle w:val="ListParagraph"/>
              <w:numPr>
                <w:ilvl w:val="0"/>
                <w:numId w:val="11"/>
              </w:numPr>
              <w:rPr>
                <w:rFonts w:asciiTheme="minorHAnsi" w:hAnsiTheme="minorHAnsi"/>
                <w:sz w:val="22"/>
                <w:szCs w:val="22"/>
              </w:rPr>
            </w:pPr>
            <w:r w:rsidRPr="00C45A66">
              <w:rPr>
                <w:rFonts w:asciiTheme="minorHAnsi" w:hAnsiTheme="minorHAnsi"/>
                <w:sz w:val="22"/>
                <w:szCs w:val="22"/>
              </w:rPr>
              <w:t xml:space="preserve">The deviation of the transaction from the standard deviation of all transactions and from the thresholds specified by the Company (at </w:t>
            </w:r>
            <w:r>
              <w:rPr>
                <w:rFonts w:asciiTheme="minorHAnsi" w:hAnsiTheme="minorHAnsi"/>
                <w:sz w:val="22"/>
                <w:szCs w:val="22"/>
              </w:rPr>
              <w:t>section</w:t>
            </w:r>
            <w:r w:rsidRPr="00C45A66">
              <w:rPr>
                <w:rFonts w:asciiTheme="minorHAnsi" w:hAnsiTheme="minorHAnsi"/>
                <w:sz w:val="22"/>
                <w:szCs w:val="22"/>
              </w:rPr>
              <w:t xml:space="preserve"> 2 TRA)</w:t>
            </w:r>
          </w:p>
        </w:tc>
      </w:tr>
    </w:tbl>
    <w:p w14:paraId="1DEE1D2A" w14:textId="77777777" w:rsidR="005548EB" w:rsidRPr="004D4810" w:rsidRDefault="005548EB" w:rsidP="004D4810">
      <w:pPr>
        <w:rPr>
          <w:b/>
          <w:u w:val="single"/>
          <w:lang w:val="en-GB"/>
        </w:rPr>
      </w:pPr>
      <w:r w:rsidRPr="004D4810">
        <w:rPr>
          <w:b/>
          <w:u w:val="single"/>
          <w:lang w:val="en-GB"/>
        </w:rPr>
        <w:br w:type="page"/>
      </w:r>
    </w:p>
    <w:p w14:paraId="2321AD28" w14:textId="7B00E137" w:rsidR="00F46A6A" w:rsidRPr="004D4810" w:rsidRDefault="00965B59" w:rsidP="004D4810">
      <w:pPr>
        <w:pStyle w:val="Heading1"/>
      </w:pPr>
      <w:bookmarkStart w:id="7" w:name="_Toc425093408"/>
      <w:r w:rsidRPr="004D4810">
        <w:t>Enterprise-Wide AML/CFT Risk Assessment</w:t>
      </w:r>
      <w:bookmarkEnd w:id="7"/>
    </w:p>
    <w:p w14:paraId="3850B6B1" w14:textId="59F5F84E" w:rsidR="00965B59" w:rsidRPr="004D4810" w:rsidRDefault="00965B59" w:rsidP="004D4810">
      <w:pPr>
        <w:pStyle w:val="Heading2"/>
      </w:pPr>
      <w:bookmarkStart w:id="8" w:name="_Toc425093409"/>
      <w:r w:rsidRPr="004D4810">
        <w:t>Overview of the Enterprise-Wide AML/CFT Risk Assessment</w:t>
      </w:r>
      <w:bookmarkEnd w:id="8"/>
    </w:p>
    <w:p w14:paraId="5EBCF7B8" w14:textId="38467873" w:rsidR="00965B59" w:rsidRPr="004D4810" w:rsidRDefault="00965B59">
      <w:pPr>
        <w:rPr>
          <w:lang w:val="en-GB"/>
        </w:rPr>
      </w:pPr>
      <w:r>
        <w:rPr>
          <w:lang w:val="en-GB"/>
        </w:rPr>
        <w:t xml:space="preserve">The EWRA is structured into several tables all of which cover specific aspects of the ML/TF risk that </w:t>
      </w:r>
      <w:r w:rsidR="00054B8A">
        <w:rPr>
          <w:lang w:val="en-GB"/>
        </w:rPr>
        <w:t xml:space="preserve">the Company as an </w:t>
      </w:r>
      <w:r>
        <w:rPr>
          <w:lang w:val="en-GB"/>
        </w:rPr>
        <w:t xml:space="preserve">independent asset </w:t>
      </w:r>
      <w:r w:rsidR="00054B8A">
        <w:rPr>
          <w:lang w:val="en-GB"/>
        </w:rPr>
        <w:t>manager (“IAM”) encounters and an overview of the Company’s AML/CFT risk overall.</w:t>
      </w:r>
    </w:p>
    <w:p w14:paraId="5A206251" w14:textId="783566D1" w:rsidR="00423EA2" w:rsidRPr="00F60236" w:rsidRDefault="00EB3933" w:rsidP="00B172D9">
      <w:pPr>
        <w:pStyle w:val="ListParagraph"/>
        <w:numPr>
          <w:ilvl w:val="0"/>
          <w:numId w:val="2"/>
        </w:numPr>
      </w:pPr>
      <w:r w:rsidRPr="004D4810">
        <w:t>Risk Overview</w:t>
      </w:r>
      <w:r w:rsidR="00054B8A" w:rsidRPr="00F60236">
        <w:t xml:space="preserve">: </w:t>
      </w:r>
      <w:r w:rsidR="00645B07" w:rsidRPr="004D4810">
        <w:rPr>
          <w:lang w:val="en-GB"/>
        </w:rPr>
        <w:t>The Risk</w:t>
      </w:r>
      <w:r w:rsidR="00452BDD" w:rsidRPr="004D4810">
        <w:rPr>
          <w:lang w:val="en-GB"/>
        </w:rPr>
        <w:t xml:space="preserve"> </w:t>
      </w:r>
      <w:r w:rsidR="004D4810">
        <w:t>Overview</w:t>
      </w:r>
      <w:r w:rsidR="00054B8A" w:rsidRPr="004D4810">
        <w:rPr>
          <w:lang w:val="en-GB"/>
        </w:rPr>
        <w:t xml:space="preserve"> </w:t>
      </w:r>
      <w:r w:rsidR="00645B07" w:rsidRPr="004D4810">
        <w:rPr>
          <w:lang w:val="en-GB"/>
        </w:rPr>
        <w:t xml:space="preserve">Module </w:t>
      </w:r>
      <w:r w:rsidR="00054B8A" w:rsidRPr="004D4810">
        <w:t xml:space="preserve">(“ROM”) presents </w:t>
      </w:r>
      <w:r w:rsidR="00054B8A">
        <w:t>an overview of the most important ML/TF risk aspects the Company is exposed to.</w:t>
      </w:r>
    </w:p>
    <w:p w14:paraId="190774F7" w14:textId="66298C9F" w:rsidR="00423EA2" w:rsidRDefault="00476044" w:rsidP="00B172D9">
      <w:pPr>
        <w:pStyle w:val="ListParagraph"/>
        <w:numPr>
          <w:ilvl w:val="0"/>
          <w:numId w:val="2"/>
        </w:numPr>
        <w:rPr>
          <w:lang w:val="en-GB"/>
        </w:rPr>
      </w:pPr>
      <w:r w:rsidRPr="004D4810">
        <w:rPr>
          <w:lang w:val="en-GB"/>
        </w:rPr>
        <w:t>Company</w:t>
      </w:r>
      <w:r w:rsidR="00965B59" w:rsidRPr="004D4810">
        <w:rPr>
          <w:lang w:val="en-GB"/>
        </w:rPr>
        <w:t>, incl. Services</w:t>
      </w:r>
      <w:r w:rsidR="00423EA2" w:rsidRPr="004D4810">
        <w:rPr>
          <w:lang w:val="en-GB"/>
        </w:rPr>
        <w:t xml:space="preserve">: </w:t>
      </w:r>
      <w:r w:rsidRPr="004D4810">
        <w:rPr>
          <w:lang w:val="en-GB"/>
        </w:rPr>
        <w:t>The Company Risk Analysis Module (</w:t>
      </w:r>
      <w:r w:rsidR="004D4810">
        <w:rPr>
          <w:lang w:val="en-GB"/>
        </w:rPr>
        <w:t>“</w:t>
      </w:r>
      <w:proofErr w:type="spellStart"/>
      <w:r w:rsidRPr="004D4810">
        <w:rPr>
          <w:lang w:val="en-GB"/>
        </w:rPr>
        <w:t>CoRAM</w:t>
      </w:r>
      <w:proofErr w:type="spellEnd"/>
      <w:r w:rsidR="004D4810">
        <w:rPr>
          <w:lang w:val="en-GB"/>
        </w:rPr>
        <w:t>”</w:t>
      </w:r>
      <w:r w:rsidRPr="004D4810">
        <w:rPr>
          <w:lang w:val="en-GB"/>
        </w:rPr>
        <w:t xml:space="preserve">) </w:t>
      </w:r>
      <w:r w:rsidR="00423EA2">
        <w:rPr>
          <w:lang w:val="en-GB"/>
        </w:rPr>
        <w:t>provides an assessment of the ML/TF risk that the Company is exposed to because of its structure and business in general.</w:t>
      </w:r>
    </w:p>
    <w:p w14:paraId="7B72A888" w14:textId="19540CBD" w:rsidR="004D4810" w:rsidRPr="004D4810" w:rsidRDefault="004D4810" w:rsidP="00B172D9">
      <w:pPr>
        <w:pStyle w:val="ListParagraph"/>
        <w:numPr>
          <w:ilvl w:val="0"/>
          <w:numId w:val="2"/>
        </w:numPr>
        <w:rPr>
          <w:rFonts w:asciiTheme="majorHAnsi" w:hAnsiTheme="majorHAnsi"/>
          <w:sz w:val="26"/>
          <w:szCs w:val="26"/>
        </w:rPr>
      </w:pPr>
      <w:r w:rsidRPr="004D4810">
        <w:rPr>
          <w:lang w:val="en-GB"/>
        </w:rPr>
        <w:t>Customer:</w:t>
      </w:r>
      <w:r>
        <w:rPr>
          <w:lang w:val="en-GB"/>
        </w:rPr>
        <w:t xml:space="preserve"> </w:t>
      </w:r>
      <w:r w:rsidR="00452BDD" w:rsidRPr="004D4810">
        <w:rPr>
          <w:lang w:val="en-GB"/>
        </w:rPr>
        <w:t>The Customer Risk Analysis Module (</w:t>
      </w:r>
      <w:r>
        <w:rPr>
          <w:lang w:val="en-GB"/>
        </w:rPr>
        <w:t>“</w:t>
      </w:r>
      <w:r w:rsidR="00452BDD" w:rsidRPr="004D4810">
        <w:rPr>
          <w:lang w:val="en-GB"/>
        </w:rPr>
        <w:t>CRAM</w:t>
      </w:r>
      <w:r>
        <w:rPr>
          <w:lang w:val="en-GB"/>
        </w:rPr>
        <w:t>”</w:t>
      </w:r>
      <w:r w:rsidR="00452BDD" w:rsidRPr="004D4810">
        <w:rPr>
          <w:lang w:val="en-GB"/>
        </w:rPr>
        <w:t xml:space="preserve">) </w:t>
      </w:r>
      <w:r w:rsidR="00C27E1A" w:rsidRPr="004D4810">
        <w:rPr>
          <w:lang w:val="en-GB"/>
        </w:rPr>
        <w:t>is aim</w:t>
      </w:r>
      <w:r w:rsidR="00327CC2">
        <w:rPr>
          <w:lang w:val="en-GB"/>
        </w:rPr>
        <w:t>ing</w:t>
      </w:r>
      <w:r w:rsidR="00C27E1A" w:rsidRPr="004D4810">
        <w:rPr>
          <w:lang w:val="en-GB"/>
        </w:rPr>
        <w:t xml:space="preserve"> at giving</w:t>
      </w:r>
      <w:r w:rsidR="00452BDD" w:rsidRPr="004D4810">
        <w:rPr>
          <w:lang w:val="en-GB"/>
        </w:rPr>
        <w:t xml:space="preserve"> an overview of where the customer risk is concentrated. It is not a customer due diligence tool and would not suffice for suc</w:t>
      </w:r>
      <w:r w:rsidR="00FC44FD" w:rsidRPr="004D4810">
        <w:rPr>
          <w:lang w:val="en-GB"/>
        </w:rPr>
        <w:t xml:space="preserve">h purposes. </w:t>
      </w:r>
      <w:r w:rsidR="009002A4">
        <w:rPr>
          <w:lang w:val="en-GB"/>
        </w:rPr>
        <w:t>For example, i</w:t>
      </w:r>
      <w:r w:rsidR="009002A4" w:rsidRPr="004D4810">
        <w:rPr>
          <w:lang w:val="en-GB"/>
        </w:rPr>
        <w:t>t analyses data on a more general level like, the nationality and domicile of clients and beneficial owners to determine jurisdictional risks.</w:t>
      </w:r>
      <w:r w:rsidR="009002A4">
        <w:rPr>
          <w:lang w:val="en-GB"/>
        </w:rPr>
        <w:t xml:space="preserve"> I</w:t>
      </w:r>
      <w:r w:rsidR="00452BDD" w:rsidRPr="004D4810">
        <w:rPr>
          <w:lang w:val="en-GB"/>
        </w:rPr>
        <w:t xml:space="preserve">t seeks to determine in a variety of circumstances where risk is </w:t>
      </w:r>
      <w:r w:rsidR="009002A4">
        <w:rPr>
          <w:lang w:val="en-GB"/>
        </w:rPr>
        <w:t>concentrated</w:t>
      </w:r>
      <w:r w:rsidR="00452BDD" w:rsidRPr="004D4810">
        <w:rPr>
          <w:lang w:val="en-GB"/>
        </w:rPr>
        <w:t xml:space="preserve">. </w:t>
      </w:r>
    </w:p>
    <w:p w14:paraId="050E1E98" w14:textId="7A31A652" w:rsidR="00B1197B" w:rsidRDefault="0074737A" w:rsidP="00B172D9">
      <w:pPr>
        <w:pStyle w:val="ListParagraph"/>
        <w:numPr>
          <w:ilvl w:val="0"/>
          <w:numId w:val="2"/>
        </w:numPr>
      </w:pPr>
      <w:r w:rsidRPr="004D4810">
        <w:t>Jurisdiction</w:t>
      </w:r>
      <w:r w:rsidR="00965B59" w:rsidRPr="004D4810">
        <w:t>s</w:t>
      </w:r>
      <w:r w:rsidR="004D4810">
        <w:t xml:space="preserve">: The Jurisdictional Risk Assessment </w:t>
      </w:r>
      <w:r w:rsidR="00B1197B">
        <w:t xml:space="preserve">Module </w:t>
      </w:r>
      <w:r w:rsidR="004D4810">
        <w:t>(“JRA</w:t>
      </w:r>
      <w:r w:rsidR="00B1197B">
        <w:t>M</w:t>
      </w:r>
      <w:r w:rsidR="004D4810">
        <w:t>”) analyses the risk of specified countries and jurisdictions based on data on the country/jurisdiction and with a view to the connections of the Company to these countries/jurisdictions.</w:t>
      </w:r>
    </w:p>
    <w:p w14:paraId="35BAE465" w14:textId="73B3B944" w:rsidR="00B1197B" w:rsidRDefault="00832886" w:rsidP="00B172D9">
      <w:pPr>
        <w:pStyle w:val="ListParagraph"/>
        <w:numPr>
          <w:ilvl w:val="0"/>
          <w:numId w:val="2"/>
        </w:numPr>
      </w:pPr>
      <w:r w:rsidRPr="004D4810">
        <w:t>Transactions</w:t>
      </w:r>
      <w:r w:rsidR="00B1197B">
        <w:t xml:space="preserve">: The Transaction Risk Assessment Module (“TRAM”) provides an assessment of the ML/TF risks </w:t>
      </w:r>
      <w:r w:rsidR="009002A4">
        <w:t xml:space="preserve">the </w:t>
      </w:r>
      <w:r w:rsidR="00B1197B">
        <w:t>Company is exposed through incoming and outgoing transactions of its customers, i.e. funds that flow into or out of the managed portfolio, i.e. become funds managed by the Company or cease to be funds managed by the Company.</w:t>
      </w:r>
    </w:p>
    <w:p w14:paraId="346F8B13" w14:textId="2E46BC5D" w:rsidR="005548EB" w:rsidRPr="00B1197B" w:rsidRDefault="00965B59" w:rsidP="00B172D9">
      <w:pPr>
        <w:pStyle w:val="ListParagraph"/>
        <w:numPr>
          <w:ilvl w:val="0"/>
          <w:numId w:val="2"/>
        </w:numPr>
        <w:rPr>
          <w:lang w:val="en-GB"/>
        </w:rPr>
      </w:pPr>
      <w:r>
        <w:t>Support</w:t>
      </w:r>
      <w:r w:rsidR="008D2EC8">
        <w:t xml:space="preserve"> Annex</w:t>
      </w:r>
      <w:r w:rsidR="00B1197B">
        <w:t xml:space="preserve">: </w:t>
      </w:r>
      <w:r w:rsidR="008D2EC8">
        <w:rPr>
          <w:lang w:val="en-GB"/>
        </w:rPr>
        <w:t>The support annex contains the lists used in the other modules.</w:t>
      </w:r>
    </w:p>
    <w:p w14:paraId="713A8E76" w14:textId="626BD477" w:rsidR="00054B8A" w:rsidRPr="00B1197B" w:rsidRDefault="00054B8A" w:rsidP="002A4158">
      <w:pPr>
        <w:pStyle w:val="Heading2"/>
      </w:pPr>
      <w:bookmarkStart w:id="9" w:name="_Toc425093410"/>
      <w:r w:rsidRPr="00B1197B">
        <w:t>Risk Overview Module</w:t>
      </w:r>
      <w:bookmarkEnd w:id="9"/>
    </w:p>
    <w:p w14:paraId="555D620B" w14:textId="10A1718E" w:rsidR="00054B8A" w:rsidRDefault="00054B8A" w:rsidP="00C3291A">
      <w:r w:rsidRPr="00054B8A">
        <w:t>The Risk Overview Module (“ROM”) presents an overview of the most important ML/TF risk aspect</w:t>
      </w:r>
      <w:r>
        <w:t>s the Company is exposed to.</w:t>
      </w:r>
    </w:p>
    <w:p w14:paraId="1C8E169A" w14:textId="4D78ED55" w:rsidR="00054B8A" w:rsidRDefault="00054B8A" w:rsidP="002A4158">
      <w:pPr>
        <w:pStyle w:val="Heading3"/>
      </w:pPr>
      <w:bookmarkStart w:id="10" w:name="_Toc425093411"/>
      <w:r>
        <w:t>Required Information</w:t>
      </w:r>
      <w:bookmarkEnd w:id="10"/>
    </w:p>
    <w:p w14:paraId="256A895A" w14:textId="4ABCD93D" w:rsidR="00054B8A" w:rsidRDefault="00054B8A" w:rsidP="00C3291A">
      <w:r>
        <w:t>All information in the ROM is automatically inserted from other risk modules.</w:t>
      </w:r>
    </w:p>
    <w:p w14:paraId="44E6E97F" w14:textId="2516FB57" w:rsidR="00D670D7" w:rsidRDefault="00744C76" w:rsidP="002A4158">
      <w:pPr>
        <w:pStyle w:val="Heading3"/>
      </w:pPr>
      <w:bookmarkStart w:id="11" w:name="_Toc425093412"/>
      <w:r>
        <w:t>Understanding the Risk Concentration</w:t>
      </w:r>
      <w:r w:rsidR="004A4AF2">
        <w:t>s</w:t>
      </w:r>
      <w:bookmarkEnd w:id="11"/>
    </w:p>
    <w:p w14:paraId="711C7C86" w14:textId="1396015A" w:rsidR="00D670D7" w:rsidRDefault="00D670D7" w:rsidP="00D670D7">
      <w:pPr>
        <w:rPr>
          <w:lang w:val="en-GB"/>
        </w:rPr>
      </w:pPr>
      <w:r>
        <w:rPr>
          <w:lang w:val="en-GB"/>
        </w:rPr>
        <w:t>The ROM provides an overview of the ML/TF risk concentrations the Company faces in significant aspects. The risks of these different categories cannot be directly compared to each other. Their weight must be analysed and mitigating measures provided for based on the Company’s current overall situation.</w:t>
      </w:r>
    </w:p>
    <w:p w14:paraId="7A8722AC" w14:textId="18C75580" w:rsidR="00054B8A" w:rsidRDefault="00054B8A" w:rsidP="00B1197B">
      <w:r w:rsidRPr="00054B8A">
        <w:t>Risk has been divide</w:t>
      </w:r>
      <w:r w:rsidR="00F11B20">
        <w:t xml:space="preserve">d into </w:t>
      </w:r>
      <w:r w:rsidR="00A74ED4">
        <w:t>three</w:t>
      </w:r>
      <w:r w:rsidR="00F11B20">
        <w:t xml:space="preserve"> general categories.</w:t>
      </w:r>
    </w:p>
    <w:p w14:paraId="430ED64A" w14:textId="488859B3" w:rsidR="00F11B20" w:rsidRDefault="00F11B20" w:rsidP="00B172D9">
      <w:pPr>
        <w:pStyle w:val="ListParagraph"/>
        <w:numPr>
          <w:ilvl w:val="0"/>
          <w:numId w:val="9"/>
        </w:numPr>
      </w:pPr>
      <w:r>
        <w:t xml:space="preserve">Primary Risk Indicators, in particular the Company’s customers, transactions and </w:t>
      </w:r>
      <w:r w:rsidR="00A74ED4">
        <w:t>AML/CFT staff at the Company;</w:t>
      </w:r>
    </w:p>
    <w:p w14:paraId="6567572E" w14:textId="76E1B312" w:rsidR="00A74ED4" w:rsidRDefault="00A74ED4" w:rsidP="00B172D9">
      <w:pPr>
        <w:pStyle w:val="ListParagraph"/>
        <w:numPr>
          <w:ilvl w:val="0"/>
          <w:numId w:val="9"/>
        </w:numPr>
      </w:pPr>
      <w:r>
        <w:t>Jurisdictional Risk Concentrations with regards to the customers and the Company; and</w:t>
      </w:r>
    </w:p>
    <w:p w14:paraId="526162D1" w14:textId="4B9FA5F6" w:rsidR="00A74ED4" w:rsidRPr="00054B8A" w:rsidRDefault="00A74ED4" w:rsidP="00B172D9">
      <w:pPr>
        <w:pStyle w:val="ListParagraph"/>
        <w:numPr>
          <w:ilvl w:val="0"/>
          <w:numId w:val="9"/>
        </w:numPr>
      </w:pPr>
      <w:r>
        <w:t>Sensitives Industries Attention.</w:t>
      </w:r>
    </w:p>
    <w:p w14:paraId="01313D6C" w14:textId="0CB76381" w:rsidR="005548EB" w:rsidRDefault="00744C76" w:rsidP="00B1197B">
      <w:r>
        <w:t>In order to obtain further details on the specific risks,</w:t>
      </w:r>
      <w:r w:rsidR="00054B8A" w:rsidRPr="00054B8A">
        <w:t xml:space="preserve"> </w:t>
      </w:r>
      <w:r>
        <w:t>hyperlinks directly link to the source of the information in the ROM</w:t>
      </w:r>
      <w:r w:rsidR="00054B8A" w:rsidRPr="00054B8A">
        <w:t>.</w:t>
      </w:r>
      <w:r w:rsidR="00D670D7">
        <w:t xml:space="preserve"> The risk assessment of the individual aspects is further elaborated on below in the respective source sections.</w:t>
      </w:r>
    </w:p>
    <w:p w14:paraId="2321AD36" w14:textId="6BFDB777" w:rsidR="00044622" w:rsidRDefault="00044622" w:rsidP="002A4158">
      <w:pPr>
        <w:pStyle w:val="Heading2"/>
      </w:pPr>
      <w:bookmarkStart w:id="12" w:name="_Toc425093413"/>
      <w:r w:rsidRPr="00B1197B">
        <w:t xml:space="preserve">Company Risk </w:t>
      </w:r>
      <w:r w:rsidR="0004148B" w:rsidRPr="00B1197B">
        <w:t xml:space="preserve">Analysis </w:t>
      </w:r>
      <w:r w:rsidR="00DD2888" w:rsidRPr="00B1197B">
        <w:t>Module</w:t>
      </w:r>
      <w:bookmarkEnd w:id="12"/>
    </w:p>
    <w:p w14:paraId="006E6385" w14:textId="3910041E" w:rsidR="00A05977" w:rsidRDefault="00423EA2" w:rsidP="00B1197B">
      <w:r w:rsidRPr="00423EA2">
        <w:t>The Company Risk Analysis Module (</w:t>
      </w:r>
      <w:r w:rsidR="00C230C4">
        <w:t>“</w:t>
      </w:r>
      <w:proofErr w:type="spellStart"/>
      <w:r w:rsidRPr="00423EA2">
        <w:t>CoRAM</w:t>
      </w:r>
      <w:proofErr w:type="spellEnd"/>
      <w:r w:rsidR="00C230C4">
        <w:t>”</w:t>
      </w:r>
      <w:r w:rsidRPr="00423EA2">
        <w:t>) provides an assessment of the ML/TF risk that the Company is exposed to because of its structure and business in general</w:t>
      </w:r>
      <w:r w:rsidR="00CB5200">
        <w:t>, including branches, subsidiaries and introducers,</w:t>
      </w:r>
      <w:r w:rsidR="00D670D7">
        <w:t xml:space="preserve"> as well as its services and products</w:t>
      </w:r>
      <w:r w:rsidRPr="00423EA2">
        <w:t>.</w:t>
      </w:r>
      <w:r w:rsidR="00A05977">
        <w:t xml:space="preserve"> </w:t>
      </w:r>
    </w:p>
    <w:p w14:paraId="2321AD3F" w14:textId="132A5EEB" w:rsidR="00570D06" w:rsidRPr="002A4158" w:rsidRDefault="00570D06" w:rsidP="002A4158">
      <w:pPr>
        <w:pStyle w:val="Heading3"/>
      </w:pPr>
      <w:bookmarkStart w:id="13" w:name="_Toc425093414"/>
      <w:r w:rsidRPr="002A4158">
        <w:t>Required Information</w:t>
      </w:r>
      <w:bookmarkEnd w:id="13"/>
    </w:p>
    <w:p w14:paraId="38460EC1" w14:textId="77777777" w:rsidR="00C72EB9" w:rsidRPr="008F539F" w:rsidRDefault="00C72EB9" w:rsidP="00C72EB9">
      <w:bookmarkStart w:id="14" w:name="_Toc425093415"/>
      <w:r>
        <w:t>The user must introduce data into the tables as indicated below. The following section 1 provides an example.</w:t>
      </w:r>
    </w:p>
    <w:p w14:paraId="72B0DA27" w14:textId="4C5AF048" w:rsidR="00C72EB9" w:rsidRDefault="000135BE" w:rsidP="000135BE">
      <w:pPr>
        <w:ind w:left="567"/>
        <w:rPr>
          <w:b/>
          <w:lang w:val="en-GB" w:eastAsia="en-SG"/>
        </w:rPr>
      </w:pPr>
      <w:r>
        <w:rPr>
          <w:b/>
          <w:noProof/>
          <w:lang w:eastAsia="en-SG"/>
        </w:rPr>
        <w:drawing>
          <wp:inline distT="0" distB="0" distL="0" distR="0" wp14:anchorId="3636D3FC" wp14:editId="0EA43391">
            <wp:extent cx="5577840" cy="1005840"/>
            <wp:effectExtent l="0" t="0" r="381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7840" cy="1005840"/>
                    </a:xfrm>
                    <a:prstGeom prst="rect">
                      <a:avLst/>
                    </a:prstGeom>
                    <a:noFill/>
                    <a:ln>
                      <a:noFill/>
                    </a:ln>
                  </pic:spPr>
                </pic:pic>
              </a:graphicData>
            </a:graphic>
          </wp:inline>
        </w:drawing>
      </w:r>
    </w:p>
    <w:p w14:paraId="05ADF46C" w14:textId="77777777" w:rsidR="00C72EB9" w:rsidRDefault="00C72EB9" w:rsidP="00C72EB9">
      <w:pPr>
        <w:rPr>
          <w:lang w:val="en-GB"/>
        </w:rPr>
      </w:pPr>
      <w:r>
        <w:rPr>
          <w:lang w:val="en-GB"/>
        </w:rPr>
        <w:t xml:space="preserve">The Company must insert the following information in the </w:t>
      </w:r>
      <w:proofErr w:type="spellStart"/>
      <w:r>
        <w:rPr>
          <w:lang w:val="en-GB"/>
        </w:rPr>
        <w:t>CoRAM</w:t>
      </w:r>
      <w:proofErr w:type="spellEnd"/>
      <w:r>
        <w:rPr>
          <w:lang w:val="en-GB"/>
        </w:rPr>
        <w:t xml:space="preserve"> for the analysis of its ML/TF risk:</w:t>
      </w:r>
    </w:p>
    <w:p w14:paraId="7D867639" w14:textId="77777777" w:rsidR="00C72EB9" w:rsidRDefault="00C72EB9" w:rsidP="00C72EB9">
      <w:pPr>
        <w:pStyle w:val="ListParagraph"/>
        <w:numPr>
          <w:ilvl w:val="0"/>
          <w:numId w:val="3"/>
        </w:numPr>
        <w:rPr>
          <w:lang w:val="en-GB"/>
        </w:rPr>
      </w:pPr>
      <w:r>
        <w:rPr>
          <w:lang w:val="en-GB"/>
        </w:rPr>
        <w:t xml:space="preserve">Row 3 (column D </w:t>
      </w:r>
      <w:proofErr w:type="gramStart"/>
      <w:r>
        <w:rPr>
          <w:lang w:val="en-GB"/>
        </w:rPr>
        <w:t>et</w:t>
      </w:r>
      <w:proofErr w:type="gramEnd"/>
      <w:r>
        <w:rPr>
          <w:lang w:val="en-GB"/>
        </w:rPr>
        <w:t xml:space="preserve"> seqq.): The name of the Company (“HQ”) and its branches and subsidiaries;</w:t>
      </w:r>
      <w:r>
        <w:rPr>
          <w:lang w:val="en-GB"/>
        </w:rPr>
        <w:tab/>
      </w:r>
      <w:r>
        <w:rPr>
          <w:lang w:val="en-GB"/>
        </w:rPr>
        <w:br/>
        <w:t>The number of subsidiaries, branches, joint ventures, agencies and similar (collectively referred to as controlled entities) is restricted to four because IAMs hardly ever have four or more controlled entities.</w:t>
      </w:r>
      <w:r>
        <w:rPr>
          <w:lang w:val="en-GB"/>
        </w:rPr>
        <w:tab/>
      </w:r>
      <w:r>
        <w:rPr>
          <w:lang w:val="en-GB"/>
        </w:rPr>
        <w:br/>
      </w:r>
      <w:r w:rsidRPr="008F539F">
        <w:rPr>
          <w:i/>
          <w:lang w:val="en-GB"/>
        </w:rPr>
        <w:t xml:space="preserve">Example Section </w:t>
      </w:r>
      <w:proofErr w:type="gramStart"/>
      <w:r w:rsidRPr="008F539F">
        <w:rPr>
          <w:i/>
          <w:lang w:val="en-GB"/>
        </w:rPr>
        <w:t>1a.:</w:t>
      </w:r>
      <w:proofErr w:type="gramEnd"/>
      <w:r w:rsidRPr="008F539F">
        <w:rPr>
          <w:i/>
          <w:lang w:val="en-GB"/>
        </w:rPr>
        <w:t xml:space="preserve"> </w:t>
      </w:r>
      <w:r>
        <w:rPr>
          <w:lang w:val="en-GB"/>
        </w:rPr>
        <w:t xml:space="preserve">HQ stands for the name of the Company. Subsidiary B must be replaced by the name of the first branch, subsidiary, joint venture or similar. Subsidiary B must be replaced by the name of the second branch, subsidiary, joint venture or similar. Please delete all information, if the Company does not have any branches, subsidiaries or similar. </w:t>
      </w:r>
    </w:p>
    <w:p w14:paraId="2A72623E" w14:textId="77777777" w:rsidR="00C72EB9" w:rsidRDefault="00C72EB9" w:rsidP="00C72EB9">
      <w:pPr>
        <w:pStyle w:val="ListParagraph"/>
        <w:numPr>
          <w:ilvl w:val="0"/>
          <w:numId w:val="3"/>
        </w:numPr>
        <w:rPr>
          <w:lang w:val="en-GB"/>
        </w:rPr>
      </w:pPr>
      <w:r>
        <w:rPr>
          <w:lang w:val="en-GB"/>
        </w:rPr>
        <w:t xml:space="preserve">Row 4 (column D et seqq.): </w:t>
      </w:r>
      <w:r w:rsidRPr="00E56F86">
        <w:rPr>
          <w:lang w:val="en-GB"/>
        </w:rPr>
        <w:t xml:space="preserve">The </w:t>
      </w:r>
      <w:r>
        <w:rPr>
          <w:lang w:val="en-GB"/>
        </w:rPr>
        <w:t>jurisdiction where the entity (the Company, its branch or subsidiary) is incorporated or registered, as applicable;</w:t>
      </w:r>
      <w:r>
        <w:rPr>
          <w:lang w:val="en-GB"/>
        </w:rPr>
        <w:tab/>
      </w:r>
      <w:r>
        <w:rPr>
          <w:lang w:val="en-GB"/>
        </w:rPr>
        <w:br/>
      </w:r>
      <w:r w:rsidRPr="00BB2093">
        <w:rPr>
          <w:i/>
          <w:lang w:val="en-GB"/>
        </w:rPr>
        <w:t xml:space="preserve">Example Section </w:t>
      </w:r>
      <w:proofErr w:type="gramStart"/>
      <w:r w:rsidRPr="00BB2093">
        <w:rPr>
          <w:i/>
          <w:lang w:val="en-GB"/>
        </w:rPr>
        <w:t>1b.:</w:t>
      </w:r>
      <w:proofErr w:type="gramEnd"/>
      <w:r>
        <w:rPr>
          <w:lang w:val="en-GB"/>
        </w:rPr>
        <w:t xml:space="preserve"> The Company (“HQ”) is incorporated in Singapore. Subsidiary B is incorporated in the United Kingdom. Subsidiary C is incorporated in the United Kingdom.</w:t>
      </w:r>
    </w:p>
    <w:p w14:paraId="012FAFFB" w14:textId="77777777" w:rsidR="00C72EB9" w:rsidRPr="006B5F6A" w:rsidRDefault="00C72EB9" w:rsidP="00C72EB9">
      <w:pPr>
        <w:pStyle w:val="ListParagraph"/>
        <w:numPr>
          <w:ilvl w:val="0"/>
          <w:numId w:val="3"/>
        </w:numPr>
        <w:rPr>
          <w:lang w:val="en-GB"/>
        </w:rPr>
      </w:pPr>
      <w:r>
        <w:t>Row 5 (</w:t>
      </w:r>
      <w:r>
        <w:rPr>
          <w:lang w:val="en-GB"/>
        </w:rPr>
        <w:t xml:space="preserve">column D </w:t>
      </w:r>
      <w:proofErr w:type="gramStart"/>
      <w:r>
        <w:rPr>
          <w:lang w:val="en-GB"/>
        </w:rPr>
        <w:t>et</w:t>
      </w:r>
      <w:proofErr w:type="gramEnd"/>
      <w:r>
        <w:rPr>
          <w:lang w:val="en-GB"/>
        </w:rPr>
        <w:t xml:space="preserve"> seqq.): </w:t>
      </w:r>
      <w:r w:rsidRPr="00E56F86">
        <w:rPr>
          <w:lang w:val="en-GB"/>
        </w:rPr>
        <w:t xml:space="preserve">The </w:t>
      </w:r>
      <w:r>
        <w:rPr>
          <w:lang w:val="en-GB"/>
        </w:rPr>
        <w:t>jurisdiction where the entity is domiciled, i.e. has its place of business;</w:t>
      </w:r>
      <w:r>
        <w:rPr>
          <w:lang w:val="en-GB"/>
        </w:rPr>
        <w:tab/>
      </w:r>
      <w:r>
        <w:rPr>
          <w:lang w:val="en-GB"/>
        </w:rPr>
        <w:br/>
        <w:t>The domicile is in most cases the jurisdiction where the entity is incorporated or registered.</w:t>
      </w:r>
      <w:r>
        <w:rPr>
          <w:lang w:val="en-GB"/>
        </w:rPr>
        <w:br/>
      </w:r>
      <w:r w:rsidRPr="00BB2093">
        <w:rPr>
          <w:i/>
          <w:lang w:val="en-GB"/>
        </w:rPr>
        <w:t xml:space="preserve">Example Section 1c.: </w:t>
      </w:r>
      <w:r>
        <w:rPr>
          <w:lang w:val="en-GB"/>
        </w:rPr>
        <w:t>The Company (“HQ”) has its place of business in Singapore. Subsidiary B its place of business in Malaysia. Subsidiary C has its place of business in the United Kingdom.</w:t>
      </w:r>
    </w:p>
    <w:p w14:paraId="1D7EE04A" w14:textId="77777777" w:rsidR="00C72EB9" w:rsidRDefault="00C72EB9" w:rsidP="00C72EB9">
      <w:pPr>
        <w:pStyle w:val="ListParagraph"/>
        <w:numPr>
          <w:ilvl w:val="0"/>
          <w:numId w:val="3"/>
        </w:numPr>
        <w:rPr>
          <w:lang w:val="en-GB"/>
        </w:rPr>
      </w:pPr>
      <w:r w:rsidRPr="00423EA2">
        <w:rPr>
          <w:lang w:val="en-GB"/>
        </w:rPr>
        <w:t xml:space="preserve">Row </w:t>
      </w:r>
      <w:r>
        <w:rPr>
          <w:lang w:val="en-GB"/>
        </w:rPr>
        <w:t>6</w:t>
      </w:r>
      <w:r w:rsidRPr="00423EA2">
        <w:rPr>
          <w:lang w:val="en-GB"/>
        </w:rPr>
        <w:t xml:space="preserve"> (column D et seqq.): The </w:t>
      </w:r>
      <w:r>
        <w:rPr>
          <w:lang w:val="en-GB"/>
        </w:rPr>
        <w:t>entity’s</w:t>
      </w:r>
      <w:r w:rsidRPr="00423EA2">
        <w:rPr>
          <w:lang w:val="en-GB"/>
        </w:rPr>
        <w:t xml:space="preserve"> primary </w:t>
      </w:r>
      <w:r>
        <w:rPr>
          <w:lang w:val="en-GB"/>
        </w:rPr>
        <w:t>type of operations/business;</w:t>
      </w:r>
      <w:r>
        <w:rPr>
          <w:lang w:val="en-GB"/>
        </w:rPr>
        <w:tab/>
      </w:r>
      <w:r>
        <w:rPr>
          <w:lang w:val="en-GB"/>
        </w:rPr>
        <w:br/>
      </w:r>
      <w:r w:rsidRPr="00BB2093">
        <w:rPr>
          <w:i/>
          <w:lang w:val="en-GB"/>
        </w:rPr>
        <w:t xml:space="preserve">Example Section </w:t>
      </w:r>
      <w:proofErr w:type="gramStart"/>
      <w:r w:rsidRPr="00BB2093">
        <w:rPr>
          <w:i/>
          <w:lang w:val="en-GB"/>
        </w:rPr>
        <w:t>1d.:</w:t>
      </w:r>
      <w:proofErr w:type="gramEnd"/>
      <w:r>
        <w:rPr>
          <w:lang w:val="en-GB"/>
        </w:rPr>
        <w:t xml:space="preserve"> The Company (“HQ”) manages the assets of most of its clients under a discretionary asset management mandate. Subsidiary A is providing financial advisory services to all of its clients. Subsidiary C is most of all providing advice to other fund management companies.</w:t>
      </w:r>
    </w:p>
    <w:p w14:paraId="276F41E4" w14:textId="77777777" w:rsidR="00C72EB9" w:rsidRPr="00423EA2" w:rsidRDefault="00C72EB9" w:rsidP="00C72EB9">
      <w:pPr>
        <w:pStyle w:val="ListParagraph"/>
        <w:numPr>
          <w:ilvl w:val="0"/>
          <w:numId w:val="3"/>
        </w:numPr>
        <w:rPr>
          <w:lang w:val="en-GB"/>
        </w:rPr>
      </w:pPr>
      <w:r>
        <w:rPr>
          <w:lang w:val="en-GB"/>
        </w:rPr>
        <w:t>Row 7</w:t>
      </w:r>
      <w:r w:rsidRPr="00FB3C67">
        <w:rPr>
          <w:lang w:val="en-GB"/>
        </w:rPr>
        <w:t xml:space="preserve"> (column D et seqq.): The </w:t>
      </w:r>
      <w:r>
        <w:rPr>
          <w:lang w:val="en-GB"/>
        </w:rPr>
        <w:t>entity’s</w:t>
      </w:r>
      <w:r w:rsidRPr="00FB3C67">
        <w:rPr>
          <w:lang w:val="en-GB"/>
        </w:rPr>
        <w:t xml:space="preserve"> </w:t>
      </w:r>
      <w:r>
        <w:rPr>
          <w:lang w:val="en-GB"/>
        </w:rPr>
        <w:t>secondary</w:t>
      </w:r>
      <w:r w:rsidRPr="00FB3C67">
        <w:rPr>
          <w:lang w:val="en-GB"/>
        </w:rPr>
        <w:t xml:space="preserve"> </w:t>
      </w:r>
      <w:r>
        <w:rPr>
          <w:lang w:val="en-GB"/>
        </w:rPr>
        <w:t>type of operations/business, if any;</w:t>
      </w:r>
      <w:r>
        <w:rPr>
          <w:lang w:val="en-GB"/>
        </w:rPr>
        <w:tab/>
      </w:r>
      <w:r>
        <w:rPr>
          <w:lang w:val="en-GB"/>
        </w:rPr>
        <w:br/>
      </w:r>
      <w:r>
        <w:t>In most circumstances, the IAMs do not have more than two material types of operations</w:t>
      </w:r>
      <w:proofErr w:type="gramStart"/>
      <w:r>
        <w:t>;</w:t>
      </w:r>
      <w:proofErr w:type="gramEnd"/>
      <w:r>
        <w:br/>
      </w:r>
      <w:r w:rsidRPr="00FA439C">
        <w:rPr>
          <w:i/>
          <w:lang w:val="en-GB"/>
        </w:rPr>
        <w:t>Example Section 1e.:</w:t>
      </w:r>
      <w:r>
        <w:rPr>
          <w:lang w:val="en-GB"/>
        </w:rPr>
        <w:t xml:space="preserve"> In addition to its discretionary asset management services, the Company (“HQ”)also provides financial advice to some clients. Subsidiary B is only providing financial advice. It does not have a secondary type of operations. Subsidiary C also manages some client accounts under discretionary asset management mandates, in addition to its advisory services to other asset managers.</w:t>
      </w:r>
    </w:p>
    <w:p w14:paraId="723F7FFC" w14:textId="77777777" w:rsidR="00C72EB9" w:rsidRPr="00E56F86" w:rsidRDefault="00C72EB9" w:rsidP="00C72EB9">
      <w:pPr>
        <w:pStyle w:val="ListParagraph"/>
        <w:numPr>
          <w:ilvl w:val="0"/>
          <w:numId w:val="3"/>
        </w:numPr>
        <w:rPr>
          <w:lang w:val="en-GB"/>
        </w:rPr>
      </w:pPr>
      <w:r>
        <w:rPr>
          <w:lang w:val="en-GB"/>
        </w:rPr>
        <w:t>Row 9</w:t>
      </w:r>
      <w:r w:rsidRPr="00FB3C67">
        <w:rPr>
          <w:lang w:val="en-GB"/>
        </w:rPr>
        <w:t xml:space="preserve"> (column D et seqq.)</w:t>
      </w:r>
      <w:r>
        <w:rPr>
          <w:lang w:val="en-GB"/>
        </w:rPr>
        <w:t xml:space="preserve">: </w:t>
      </w:r>
      <w:r w:rsidRPr="00E56F86">
        <w:rPr>
          <w:lang w:val="en-GB"/>
        </w:rPr>
        <w:t>T</w:t>
      </w:r>
      <w:r>
        <w:rPr>
          <w:lang w:val="en-GB"/>
        </w:rPr>
        <w:t>he number</w:t>
      </w:r>
      <w:r w:rsidRPr="00E56F86">
        <w:rPr>
          <w:lang w:val="en-GB"/>
        </w:rPr>
        <w:t xml:space="preserve"> of </w:t>
      </w:r>
      <w:r>
        <w:rPr>
          <w:lang w:val="en-GB"/>
        </w:rPr>
        <w:t>c</w:t>
      </w:r>
      <w:r w:rsidRPr="00E56F86">
        <w:rPr>
          <w:lang w:val="en-GB"/>
        </w:rPr>
        <w:t>lients with the entity</w:t>
      </w:r>
      <w:r>
        <w:rPr>
          <w:lang w:val="en-GB"/>
        </w:rPr>
        <w:t>, i.e. the number of asset management agreements (discretionary and advisory) that the Company has</w:t>
      </w:r>
      <w:r w:rsidRPr="00E56F86">
        <w:rPr>
          <w:lang w:val="en-GB"/>
        </w:rPr>
        <w:t>;</w:t>
      </w:r>
    </w:p>
    <w:p w14:paraId="091DD8EE" w14:textId="77777777" w:rsidR="00C72EB9" w:rsidRPr="00E56F86" w:rsidRDefault="00C72EB9" w:rsidP="00C72EB9">
      <w:pPr>
        <w:pStyle w:val="ListParagraph"/>
        <w:numPr>
          <w:ilvl w:val="0"/>
          <w:numId w:val="3"/>
        </w:numPr>
        <w:rPr>
          <w:lang w:val="en-GB"/>
        </w:rPr>
      </w:pPr>
      <w:r>
        <w:rPr>
          <w:lang w:val="en-GB"/>
        </w:rPr>
        <w:t>Row 11</w:t>
      </w:r>
      <w:r w:rsidRPr="00FB3C67">
        <w:rPr>
          <w:lang w:val="en-GB"/>
        </w:rPr>
        <w:t xml:space="preserve"> (column D et seqq.)</w:t>
      </w:r>
      <w:r>
        <w:rPr>
          <w:lang w:val="en-GB"/>
        </w:rPr>
        <w:t xml:space="preserve">: </w:t>
      </w:r>
      <w:r w:rsidRPr="00E56F86">
        <w:rPr>
          <w:lang w:val="en-GB"/>
        </w:rPr>
        <w:t>The assets under management (</w:t>
      </w:r>
      <w:r>
        <w:rPr>
          <w:lang w:val="en-GB"/>
        </w:rPr>
        <w:t>“</w:t>
      </w:r>
      <w:r w:rsidRPr="00E56F86">
        <w:rPr>
          <w:lang w:val="en-GB"/>
        </w:rPr>
        <w:t>AUM</w:t>
      </w:r>
      <w:r>
        <w:rPr>
          <w:lang w:val="en-GB"/>
        </w:rPr>
        <w:t>”</w:t>
      </w:r>
      <w:r w:rsidRPr="00E56F86">
        <w:rPr>
          <w:lang w:val="en-GB"/>
        </w:rPr>
        <w:t>) of that entity;</w:t>
      </w:r>
    </w:p>
    <w:p w14:paraId="5917CD65" w14:textId="77777777" w:rsidR="00C72EB9" w:rsidRDefault="00C72EB9" w:rsidP="00C72EB9">
      <w:pPr>
        <w:pStyle w:val="ListParagraph"/>
        <w:numPr>
          <w:ilvl w:val="0"/>
          <w:numId w:val="3"/>
        </w:numPr>
        <w:rPr>
          <w:lang w:val="en-GB"/>
        </w:rPr>
      </w:pPr>
      <w:r>
        <w:rPr>
          <w:lang w:val="en-GB"/>
        </w:rPr>
        <w:t>Row 14</w:t>
      </w:r>
      <w:r w:rsidRPr="00FB3C67">
        <w:rPr>
          <w:lang w:val="en-GB"/>
        </w:rPr>
        <w:t xml:space="preserve"> (column D et seqq.)</w:t>
      </w:r>
      <w:r>
        <w:rPr>
          <w:lang w:val="en-GB"/>
        </w:rPr>
        <w:t xml:space="preserve">: </w:t>
      </w:r>
      <w:r w:rsidRPr="00E56F86">
        <w:rPr>
          <w:lang w:val="en-GB"/>
        </w:rPr>
        <w:t xml:space="preserve">The primary </w:t>
      </w:r>
      <w:r>
        <w:rPr>
          <w:lang w:val="en-GB"/>
        </w:rPr>
        <w:t xml:space="preserve">booking centre used by the clients of the entity, i.e. </w:t>
      </w:r>
      <w:r w:rsidRPr="00E56F86">
        <w:rPr>
          <w:lang w:val="en-GB"/>
        </w:rPr>
        <w:t xml:space="preserve">where the assets managed </w:t>
      </w:r>
      <w:r>
        <w:rPr>
          <w:lang w:val="en-GB"/>
        </w:rPr>
        <w:t xml:space="preserve">by the entity </w:t>
      </w:r>
      <w:r w:rsidRPr="00E56F86">
        <w:rPr>
          <w:lang w:val="en-GB"/>
        </w:rPr>
        <w:t>are located;</w:t>
      </w:r>
      <w:r>
        <w:rPr>
          <w:lang w:val="en-GB"/>
        </w:rPr>
        <w:t xml:space="preserve"> To determine the primary booking centre, most weight should be given to the number of clients for which the assets are booked in this booking centre because AML/CFT regulations in general, and thus also in the booking centre where the custodian provides an additional layer of AML/CFT controls, focus more on the client than on the amount of assets, at least within one client segment.</w:t>
      </w:r>
    </w:p>
    <w:p w14:paraId="012F789B" w14:textId="77777777" w:rsidR="00C72EB9" w:rsidRPr="00E56F86" w:rsidRDefault="00C72EB9" w:rsidP="00C72EB9">
      <w:pPr>
        <w:pStyle w:val="ListParagraph"/>
        <w:numPr>
          <w:ilvl w:val="0"/>
          <w:numId w:val="3"/>
        </w:numPr>
        <w:rPr>
          <w:lang w:val="en-GB"/>
        </w:rPr>
      </w:pPr>
      <w:r>
        <w:rPr>
          <w:lang w:val="en-GB"/>
        </w:rPr>
        <w:t>Row 15-17</w:t>
      </w:r>
      <w:r w:rsidRPr="00FB3C67">
        <w:rPr>
          <w:lang w:val="en-GB"/>
        </w:rPr>
        <w:t xml:space="preserve"> (column D et seqq.)</w:t>
      </w:r>
      <w:r>
        <w:rPr>
          <w:lang w:val="en-GB"/>
        </w:rPr>
        <w:t>: A</w:t>
      </w:r>
      <w:r w:rsidRPr="00E56F86">
        <w:rPr>
          <w:lang w:val="en-GB"/>
        </w:rPr>
        <w:t>dditional</w:t>
      </w:r>
      <w:r>
        <w:rPr>
          <w:lang w:val="en-GB"/>
        </w:rPr>
        <w:t xml:space="preserve"> </w:t>
      </w:r>
      <w:r w:rsidRPr="00E56F86">
        <w:rPr>
          <w:lang w:val="en-GB"/>
        </w:rPr>
        <w:t>booking centres of AUM</w:t>
      </w:r>
      <w:r>
        <w:rPr>
          <w:lang w:val="en-GB"/>
        </w:rPr>
        <w:t xml:space="preserve"> (up to 3);</w:t>
      </w:r>
    </w:p>
    <w:p w14:paraId="15328EC7" w14:textId="77777777" w:rsidR="00C72EB9" w:rsidRPr="00E56F86" w:rsidRDefault="00C72EB9" w:rsidP="00C72EB9">
      <w:pPr>
        <w:pStyle w:val="ListParagraph"/>
        <w:numPr>
          <w:ilvl w:val="0"/>
          <w:numId w:val="3"/>
        </w:numPr>
        <w:rPr>
          <w:lang w:val="en-GB"/>
        </w:rPr>
      </w:pPr>
      <w:r>
        <w:rPr>
          <w:lang w:val="en-GB"/>
        </w:rPr>
        <w:t>Row 19</w:t>
      </w:r>
      <w:r w:rsidRPr="00FB3C67">
        <w:rPr>
          <w:lang w:val="en-GB"/>
        </w:rPr>
        <w:t xml:space="preserve"> (column D et seqq.)</w:t>
      </w:r>
      <w:r>
        <w:rPr>
          <w:lang w:val="en-GB"/>
        </w:rPr>
        <w:t>: The number</w:t>
      </w:r>
      <w:r w:rsidRPr="00E56F86">
        <w:rPr>
          <w:lang w:val="en-GB"/>
        </w:rPr>
        <w:t xml:space="preserve"> </w:t>
      </w:r>
      <w:r>
        <w:rPr>
          <w:lang w:val="en-GB"/>
        </w:rPr>
        <w:t>employees of the entity, indicated in full-time equivalent (“FTE”)</w:t>
      </w:r>
      <w:r w:rsidRPr="00E56F86">
        <w:rPr>
          <w:lang w:val="en-GB"/>
        </w:rPr>
        <w:t>;</w:t>
      </w:r>
    </w:p>
    <w:p w14:paraId="4F9C322C" w14:textId="77777777" w:rsidR="00C72EB9" w:rsidRPr="00E56F86" w:rsidRDefault="00C72EB9" w:rsidP="00C72EB9">
      <w:pPr>
        <w:pStyle w:val="ListParagraph"/>
        <w:numPr>
          <w:ilvl w:val="0"/>
          <w:numId w:val="3"/>
        </w:numPr>
        <w:rPr>
          <w:lang w:val="en-GB"/>
        </w:rPr>
      </w:pPr>
      <w:r>
        <w:rPr>
          <w:lang w:val="en-GB"/>
        </w:rPr>
        <w:t>Row 20</w:t>
      </w:r>
      <w:r w:rsidRPr="00FB3C67">
        <w:rPr>
          <w:lang w:val="en-GB"/>
        </w:rPr>
        <w:t xml:space="preserve"> (column D et seqq.)</w:t>
      </w:r>
      <w:r>
        <w:rPr>
          <w:lang w:val="en-GB"/>
        </w:rPr>
        <w:t xml:space="preserve">: </w:t>
      </w:r>
      <w:r w:rsidRPr="00E56F86">
        <w:rPr>
          <w:lang w:val="en-GB"/>
        </w:rPr>
        <w:t xml:space="preserve">The </w:t>
      </w:r>
      <w:r>
        <w:rPr>
          <w:lang w:val="en-GB"/>
        </w:rPr>
        <w:t>number</w:t>
      </w:r>
      <w:r w:rsidRPr="00E56F86">
        <w:rPr>
          <w:lang w:val="en-GB"/>
        </w:rPr>
        <w:t xml:space="preserve"> of AML trained staff </w:t>
      </w:r>
      <w:r>
        <w:rPr>
          <w:lang w:val="en-GB"/>
        </w:rPr>
        <w:t>of the entity, indicated in FTE</w:t>
      </w:r>
      <w:r w:rsidRPr="00E56F86">
        <w:rPr>
          <w:lang w:val="en-GB"/>
        </w:rPr>
        <w:t>;</w:t>
      </w:r>
    </w:p>
    <w:p w14:paraId="363DAB12" w14:textId="77777777" w:rsidR="00C72EB9" w:rsidRPr="00E56F86" w:rsidRDefault="00C72EB9" w:rsidP="00C72EB9">
      <w:pPr>
        <w:pStyle w:val="ListParagraph"/>
        <w:numPr>
          <w:ilvl w:val="0"/>
          <w:numId w:val="3"/>
        </w:numPr>
        <w:rPr>
          <w:lang w:val="en-GB"/>
        </w:rPr>
      </w:pPr>
      <w:r>
        <w:rPr>
          <w:lang w:val="en-GB"/>
        </w:rPr>
        <w:t>Row 22</w:t>
      </w:r>
      <w:r w:rsidRPr="00FB3C67">
        <w:rPr>
          <w:lang w:val="en-GB"/>
        </w:rPr>
        <w:t xml:space="preserve"> (column D et seqq.)</w:t>
      </w:r>
      <w:r>
        <w:rPr>
          <w:lang w:val="en-GB"/>
        </w:rPr>
        <w:t xml:space="preserve">: </w:t>
      </w:r>
      <w:r w:rsidRPr="00E56F86">
        <w:rPr>
          <w:lang w:val="en-GB"/>
        </w:rPr>
        <w:t xml:space="preserve">The </w:t>
      </w:r>
      <w:r>
        <w:rPr>
          <w:lang w:val="en-GB"/>
        </w:rPr>
        <w:t>number</w:t>
      </w:r>
      <w:r w:rsidRPr="00E56F86">
        <w:rPr>
          <w:lang w:val="en-GB"/>
        </w:rPr>
        <w:t xml:space="preserve"> of compliance staff</w:t>
      </w:r>
      <w:r>
        <w:rPr>
          <w:lang w:val="en-GB"/>
        </w:rPr>
        <w:t xml:space="preserve"> of the entity, indicated in FTE</w:t>
      </w:r>
      <w:r w:rsidRPr="00E56F86">
        <w:rPr>
          <w:lang w:val="en-GB"/>
        </w:rPr>
        <w:t>;</w:t>
      </w:r>
    </w:p>
    <w:p w14:paraId="76D8B50A" w14:textId="77777777" w:rsidR="00C72EB9" w:rsidRPr="00E56F86" w:rsidRDefault="00C72EB9" w:rsidP="00C72EB9">
      <w:pPr>
        <w:pStyle w:val="ListParagraph"/>
        <w:numPr>
          <w:ilvl w:val="0"/>
          <w:numId w:val="3"/>
        </w:numPr>
        <w:rPr>
          <w:lang w:val="en-GB"/>
        </w:rPr>
      </w:pPr>
      <w:r>
        <w:rPr>
          <w:lang w:val="en-GB"/>
        </w:rPr>
        <w:t>Row 23</w:t>
      </w:r>
      <w:r w:rsidRPr="00FB3C67">
        <w:rPr>
          <w:lang w:val="en-GB"/>
        </w:rPr>
        <w:t xml:space="preserve"> (column D et seqq.)</w:t>
      </w:r>
      <w:r>
        <w:rPr>
          <w:lang w:val="en-GB"/>
        </w:rPr>
        <w:t>: Whether the auditor has raised any (negative) points regarding AML/CFT in its report</w:t>
      </w:r>
      <w:r w:rsidRPr="00E56F86">
        <w:rPr>
          <w:lang w:val="en-GB"/>
        </w:rPr>
        <w:t>;</w:t>
      </w:r>
    </w:p>
    <w:p w14:paraId="72A64939" w14:textId="77777777" w:rsidR="00C72EB9" w:rsidRDefault="00C72EB9" w:rsidP="00C72EB9">
      <w:pPr>
        <w:pStyle w:val="ListParagraph"/>
        <w:numPr>
          <w:ilvl w:val="0"/>
          <w:numId w:val="3"/>
        </w:numPr>
        <w:rPr>
          <w:lang w:val="en-GB"/>
        </w:rPr>
      </w:pPr>
      <w:r>
        <w:rPr>
          <w:lang w:val="en-GB"/>
        </w:rPr>
        <w:t>Row 26</w:t>
      </w:r>
      <w:r w:rsidRPr="00FB3C67">
        <w:rPr>
          <w:lang w:val="en-GB"/>
        </w:rPr>
        <w:t xml:space="preserve"> (column D et seqq.)</w:t>
      </w:r>
      <w:r>
        <w:rPr>
          <w:lang w:val="en-GB"/>
        </w:rPr>
        <w:t xml:space="preserve">: Whether the entity </w:t>
      </w:r>
      <w:r w:rsidRPr="00E56F86">
        <w:rPr>
          <w:lang w:val="en-GB"/>
        </w:rPr>
        <w:t xml:space="preserve">has any documentation deficiencies in </w:t>
      </w:r>
      <w:r>
        <w:rPr>
          <w:lang w:val="en-GB"/>
        </w:rPr>
        <w:t xml:space="preserve">its </w:t>
      </w:r>
      <w:r w:rsidRPr="00E56F86">
        <w:rPr>
          <w:lang w:val="en-GB"/>
        </w:rPr>
        <w:t>administration (</w:t>
      </w:r>
      <w:r>
        <w:rPr>
          <w:lang w:val="en-GB"/>
        </w:rPr>
        <w:t>e.g. c</w:t>
      </w:r>
      <w:r w:rsidRPr="00E56F86">
        <w:rPr>
          <w:lang w:val="en-GB"/>
        </w:rPr>
        <w:t>orporate secretarial documents, tax fillings and engagement agreements);</w:t>
      </w:r>
    </w:p>
    <w:p w14:paraId="70541500" w14:textId="77777777" w:rsidR="00C72EB9" w:rsidRPr="00E56F86" w:rsidRDefault="00C72EB9" w:rsidP="00C72EB9">
      <w:pPr>
        <w:pStyle w:val="ListParagraph"/>
        <w:numPr>
          <w:ilvl w:val="0"/>
          <w:numId w:val="3"/>
        </w:numPr>
        <w:rPr>
          <w:lang w:val="en-GB"/>
        </w:rPr>
      </w:pPr>
      <w:r>
        <w:rPr>
          <w:lang w:val="en-GB"/>
        </w:rPr>
        <w:t>Row 28</w:t>
      </w:r>
      <w:r w:rsidRPr="00FB3C67">
        <w:rPr>
          <w:lang w:val="en-GB"/>
        </w:rPr>
        <w:t xml:space="preserve"> (column D et seqq.)</w:t>
      </w:r>
      <w:r>
        <w:rPr>
          <w:lang w:val="en-GB"/>
        </w:rPr>
        <w:t>: The name of the introducer;</w:t>
      </w:r>
    </w:p>
    <w:p w14:paraId="64B6A698" w14:textId="77777777" w:rsidR="00C72EB9" w:rsidRPr="004A4AF2" w:rsidRDefault="00C72EB9" w:rsidP="00C72EB9">
      <w:pPr>
        <w:pStyle w:val="ListParagraph"/>
        <w:numPr>
          <w:ilvl w:val="0"/>
          <w:numId w:val="3"/>
        </w:numPr>
        <w:rPr>
          <w:shd w:val="clear" w:color="auto" w:fill="FFFFFF"/>
          <w:lang w:eastAsia="en-SG"/>
        </w:rPr>
      </w:pPr>
      <w:r>
        <w:rPr>
          <w:lang w:val="en-GB"/>
        </w:rPr>
        <w:t>Row 29</w:t>
      </w:r>
      <w:r w:rsidRPr="00FB3C67">
        <w:rPr>
          <w:lang w:val="en-GB"/>
        </w:rPr>
        <w:t xml:space="preserve"> (column D et seqq.)</w:t>
      </w:r>
      <w:r>
        <w:rPr>
          <w:lang w:val="en-GB"/>
        </w:rPr>
        <w:t xml:space="preserve">: </w:t>
      </w:r>
      <w:r w:rsidRPr="004A4AF2">
        <w:rPr>
          <w:shd w:val="clear" w:color="auto" w:fill="FFFFFF"/>
          <w:lang w:eastAsia="en-SG"/>
        </w:rPr>
        <w:t xml:space="preserve">The </w:t>
      </w:r>
      <w:r>
        <w:rPr>
          <w:shd w:val="clear" w:color="auto" w:fill="FFFFFF"/>
          <w:lang w:eastAsia="en-SG"/>
        </w:rPr>
        <w:t xml:space="preserve">(main) </w:t>
      </w:r>
      <w:r w:rsidRPr="004A4AF2">
        <w:rPr>
          <w:shd w:val="clear" w:color="auto" w:fill="FFFFFF"/>
          <w:lang w:eastAsia="en-SG"/>
        </w:rPr>
        <w:t>residency of the introducer</w:t>
      </w:r>
      <w:r>
        <w:rPr>
          <w:shd w:val="clear" w:color="auto" w:fill="FFFFFF"/>
          <w:lang w:eastAsia="en-SG"/>
        </w:rPr>
        <w:t>;</w:t>
      </w:r>
    </w:p>
    <w:p w14:paraId="4E221053" w14:textId="77777777" w:rsidR="00C72EB9" w:rsidRDefault="00C72EB9" w:rsidP="00C72EB9">
      <w:pPr>
        <w:pStyle w:val="ListParagraph"/>
        <w:numPr>
          <w:ilvl w:val="0"/>
          <w:numId w:val="3"/>
        </w:numPr>
        <w:rPr>
          <w:shd w:val="clear" w:color="auto" w:fill="FFFFFF"/>
          <w:lang w:eastAsia="en-SG"/>
        </w:rPr>
      </w:pPr>
      <w:r>
        <w:rPr>
          <w:lang w:val="en-GB"/>
        </w:rPr>
        <w:t>Row 30</w:t>
      </w:r>
      <w:r w:rsidRPr="00FB3C67">
        <w:rPr>
          <w:lang w:val="en-GB"/>
        </w:rPr>
        <w:t xml:space="preserve"> (column D et seqq.)</w:t>
      </w:r>
      <w:r>
        <w:rPr>
          <w:lang w:val="en-GB"/>
        </w:rPr>
        <w:t xml:space="preserve">: </w:t>
      </w:r>
      <w:r w:rsidRPr="004A4AF2">
        <w:rPr>
          <w:shd w:val="clear" w:color="auto" w:fill="FFFFFF"/>
          <w:lang w:eastAsia="en-SG"/>
        </w:rPr>
        <w:t>The sensitive industries that the introducer is engaged in</w:t>
      </w:r>
      <w:r>
        <w:rPr>
          <w:shd w:val="clear" w:color="auto" w:fill="FFFFFF"/>
          <w:lang w:eastAsia="en-SG"/>
        </w:rPr>
        <w:t>, if any;</w:t>
      </w:r>
    </w:p>
    <w:p w14:paraId="0BD92AB4" w14:textId="77777777" w:rsidR="00C72EB9" w:rsidRPr="00C3291A" w:rsidRDefault="00C72EB9" w:rsidP="00C72EB9">
      <w:pPr>
        <w:pStyle w:val="ListParagraph"/>
        <w:numPr>
          <w:ilvl w:val="0"/>
          <w:numId w:val="3"/>
        </w:numPr>
        <w:rPr>
          <w:shd w:val="clear" w:color="auto" w:fill="FFFFFF"/>
          <w:lang w:eastAsia="en-SG"/>
        </w:rPr>
      </w:pPr>
      <w:r w:rsidRPr="00C3291A">
        <w:rPr>
          <w:lang w:val="en-GB"/>
        </w:rPr>
        <w:t>Row 3</w:t>
      </w:r>
      <w:r>
        <w:rPr>
          <w:lang w:val="en-GB"/>
        </w:rPr>
        <w:t>1</w:t>
      </w:r>
      <w:r w:rsidRPr="00C3291A">
        <w:rPr>
          <w:lang w:val="en-GB"/>
        </w:rPr>
        <w:t xml:space="preserve"> </w:t>
      </w:r>
      <w:r w:rsidRPr="00FB3C67">
        <w:rPr>
          <w:lang w:val="en-GB"/>
        </w:rPr>
        <w:t>(column D et seqq.)</w:t>
      </w:r>
      <w:r>
        <w:rPr>
          <w:lang w:val="en-GB"/>
        </w:rPr>
        <w:t>: Any additional sensitive industries that the introducer is engaged in, if any;</w:t>
      </w:r>
    </w:p>
    <w:p w14:paraId="2547FA1C" w14:textId="77777777" w:rsidR="00C72EB9" w:rsidRPr="00C3291A" w:rsidRDefault="00C72EB9" w:rsidP="00C72EB9">
      <w:pPr>
        <w:pStyle w:val="ListParagraph"/>
        <w:numPr>
          <w:ilvl w:val="0"/>
          <w:numId w:val="3"/>
        </w:numPr>
        <w:rPr>
          <w:shd w:val="clear" w:color="auto" w:fill="FFFFFF"/>
          <w:lang w:eastAsia="en-SG"/>
        </w:rPr>
      </w:pPr>
      <w:r w:rsidRPr="00C3291A">
        <w:rPr>
          <w:lang w:val="en-GB"/>
        </w:rPr>
        <w:t>Row 3</w:t>
      </w:r>
      <w:r>
        <w:rPr>
          <w:lang w:val="en-GB"/>
        </w:rPr>
        <w:t>3</w:t>
      </w:r>
      <w:r w:rsidRPr="00C3291A">
        <w:rPr>
          <w:lang w:val="en-GB"/>
        </w:rPr>
        <w:t xml:space="preserve"> (column D et seqq.)</w:t>
      </w:r>
      <w:r>
        <w:rPr>
          <w:lang w:val="en-GB"/>
        </w:rPr>
        <w:t>:</w:t>
      </w:r>
      <w:r w:rsidRPr="00C3291A">
        <w:rPr>
          <w:lang w:val="en-GB"/>
        </w:rPr>
        <w:t xml:space="preserve"> </w:t>
      </w:r>
      <w:r w:rsidRPr="00C3291A">
        <w:rPr>
          <w:shd w:val="clear" w:color="auto" w:fill="FFFFFF"/>
          <w:lang w:eastAsia="en-SG"/>
        </w:rPr>
        <w:t xml:space="preserve">The </w:t>
      </w:r>
      <w:r>
        <w:rPr>
          <w:shd w:val="clear" w:color="auto" w:fill="FFFFFF"/>
          <w:lang w:eastAsia="en-SG"/>
        </w:rPr>
        <w:t>amount</w:t>
      </w:r>
      <w:r w:rsidRPr="00C3291A">
        <w:rPr>
          <w:shd w:val="clear" w:color="auto" w:fill="FFFFFF"/>
          <w:lang w:eastAsia="en-SG"/>
        </w:rPr>
        <w:t xml:space="preserve"> of AUM </w:t>
      </w:r>
      <w:r>
        <w:rPr>
          <w:shd w:val="clear" w:color="auto" w:fill="FFFFFF"/>
          <w:lang w:eastAsia="en-SG"/>
        </w:rPr>
        <w:t xml:space="preserve">of clients that have been </w:t>
      </w:r>
      <w:r w:rsidRPr="00C3291A">
        <w:rPr>
          <w:shd w:val="clear" w:color="auto" w:fill="FFFFFF"/>
          <w:lang w:eastAsia="en-SG"/>
        </w:rPr>
        <w:t>introduced by the introducer;</w:t>
      </w:r>
    </w:p>
    <w:p w14:paraId="5552B8EC" w14:textId="77777777" w:rsidR="00C72EB9" w:rsidRDefault="00C72EB9" w:rsidP="00C72EB9">
      <w:pPr>
        <w:pStyle w:val="ListParagraph"/>
        <w:numPr>
          <w:ilvl w:val="0"/>
          <w:numId w:val="3"/>
        </w:numPr>
        <w:rPr>
          <w:shd w:val="clear" w:color="auto" w:fill="FFFFFF"/>
          <w:lang w:eastAsia="en-SG"/>
        </w:rPr>
      </w:pPr>
      <w:r>
        <w:rPr>
          <w:lang w:val="en-GB"/>
        </w:rPr>
        <w:t>Row 35</w:t>
      </w:r>
      <w:r w:rsidRPr="00FB3C67">
        <w:rPr>
          <w:lang w:val="en-GB"/>
        </w:rPr>
        <w:t xml:space="preserve"> (column D </w:t>
      </w:r>
      <w:proofErr w:type="gramStart"/>
      <w:r w:rsidRPr="00FB3C67">
        <w:rPr>
          <w:lang w:val="en-GB"/>
        </w:rPr>
        <w:t>et</w:t>
      </w:r>
      <w:proofErr w:type="gramEnd"/>
      <w:r w:rsidRPr="00FB3C67">
        <w:rPr>
          <w:lang w:val="en-GB"/>
        </w:rPr>
        <w:t xml:space="preserve"> seqq.)</w:t>
      </w:r>
      <w:r>
        <w:rPr>
          <w:lang w:val="en-GB"/>
        </w:rPr>
        <w:t>: T</w:t>
      </w:r>
      <w:r w:rsidRPr="004A4AF2">
        <w:rPr>
          <w:shd w:val="clear" w:color="auto" w:fill="FFFFFF"/>
          <w:lang w:eastAsia="en-SG"/>
        </w:rPr>
        <w:t>he most f</w:t>
      </w:r>
      <w:r>
        <w:rPr>
          <w:shd w:val="clear" w:color="auto" w:fill="FFFFFF"/>
          <w:lang w:eastAsia="en-SG"/>
        </w:rPr>
        <w:t>requently engaged entity among the Company and its controlled entities (entities indicated in row 3)</w:t>
      </w:r>
      <w:r w:rsidRPr="004A4AF2">
        <w:rPr>
          <w:shd w:val="clear" w:color="auto" w:fill="FFFFFF"/>
          <w:lang w:eastAsia="en-SG"/>
        </w:rPr>
        <w:t xml:space="preserve"> b</w:t>
      </w:r>
      <w:r>
        <w:rPr>
          <w:shd w:val="clear" w:color="auto" w:fill="FFFFFF"/>
          <w:lang w:eastAsia="en-SG"/>
        </w:rPr>
        <w:t>y the introducer.</w:t>
      </w:r>
    </w:p>
    <w:p w14:paraId="618D0AC7" w14:textId="77777777" w:rsidR="00C72EB9" w:rsidRPr="00AC2CC0" w:rsidRDefault="00C72EB9" w:rsidP="00C72EB9">
      <w:pPr>
        <w:rPr>
          <w:shd w:val="clear" w:color="auto" w:fill="FFFFFF"/>
          <w:lang w:eastAsia="en-SG"/>
        </w:rPr>
      </w:pPr>
      <w:r w:rsidRPr="00AC2CC0">
        <w:rPr>
          <w:shd w:val="clear" w:color="auto" w:fill="FFFFFF"/>
          <w:lang w:eastAsia="en-SG"/>
        </w:rPr>
        <w:t xml:space="preserve">Note that </w:t>
      </w:r>
      <w:r>
        <w:rPr>
          <w:shd w:val="clear" w:color="auto" w:fill="FFFFFF"/>
          <w:lang w:eastAsia="en-SG"/>
        </w:rPr>
        <w:t>“</w:t>
      </w:r>
      <w:r w:rsidRPr="00AC2CC0">
        <w:rPr>
          <w:shd w:val="clear" w:color="auto" w:fill="FFFFFF"/>
          <w:lang w:eastAsia="en-SG"/>
        </w:rPr>
        <w:t>operator</w:t>
      </w:r>
      <w:r>
        <w:rPr>
          <w:shd w:val="clear" w:color="auto" w:fill="FFFFFF"/>
          <w:lang w:eastAsia="en-SG"/>
        </w:rPr>
        <w:t>”</w:t>
      </w:r>
      <w:r w:rsidRPr="00AC2CC0">
        <w:rPr>
          <w:shd w:val="clear" w:color="auto" w:fill="FFFFFF"/>
          <w:lang w:eastAsia="en-SG"/>
        </w:rPr>
        <w:t xml:space="preserve"> in this section refers to the entity providing/managing/operating/servicing clients.</w:t>
      </w:r>
    </w:p>
    <w:p w14:paraId="2321AD54" w14:textId="4F0B9EAA" w:rsidR="008D08F8" w:rsidRDefault="004A4AF2" w:rsidP="004A4AF2">
      <w:pPr>
        <w:pStyle w:val="Heading3"/>
        <w:rPr>
          <w:lang w:eastAsia="en-SG"/>
        </w:rPr>
      </w:pPr>
      <w:r>
        <w:rPr>
          <w:lang w:eastAsia="en-SG"/>
        </w:rPr>
        <w:t xml:space="preserve">Understanding the </w:t>
      </w:r>
      <w:r w:rsidR="00C952E3">
        <w:rPr>
          <w:lang w:eastAsia="en-SG"/>
        </w:rPr>
        <w:t>Company Risk Analysis Module</w:t>
      </w:r>
      <w:bookmarkEnd w:id="14"/>
    </w:p>
    <w:p w14:paraId="4DF6E9C7" w14:textId="0113DB4F" w:rsidR="00CB5200" w:rsidRPr="00CB5200" w:rsidRDefault="00CB5200" w:rsidP="00CB5200">
      <w:pPr>
        <w:rPr>
          <w:lang w:eastAsia="en-SG"/>
        </w:rPr>
      </w:pPr>
      <w:r>
        <w:t xml:space="preserve">The </w:t>
      </w:r>
      <w:proofErr w:type="spellStart"/>
      <w:r>
        <w:t>CoRAM</w:t>
      </w:r>
      <w:proofErr w:type="spellEnd"/>
      <w:r>
        <w:t xml:space="preserve"> </w:t>
      </w:r>
      <w:r w:rsidRPr="00423EA2">
        <w:t xml:space="preserve">is aimed at giving an overview </w:t>
      </w:r>
      <w:r>
        <w:t>where ML/TF</w:t>
      </w:r>
      <w:r w:rsidRPr="00423EA2">
        <w:t xml:space="preserve"> risks</w:t>
      </w:r>
      <w:r>
        <w:t xml:space="preserve"> are concentrated by determining which portions of the Company </w:t>
      </w:r>
      <w:r w:rsidR="00AC2CC0">
        <w:t>are</w:t>
      </w:r>
      <w:r>
        <w:t xml:space="preserve"> more exposed</w:t>
      </w:r>
      <w:r w:rsidRPr="00423EA2">
        <w:t xml:space="preserve">. </w:t>
      </w:r>
      <w:r>
        <w:t xml:space="preserve">The </w:t>
      </w:r>
      <w:proofErr w:type="spellStart"/>
      <w:r w:rsidRPr="00423EA2">
        <w:t>CoRAM</w:t>
      </w:r>
      <w:proofErr w:type="spellEnd"/>
      <w:r w:rsidRPr="00423EA2">
        <w:t xml:space="preserve"> seeks to emphasise where resources </w:t>
      </w:r>
      <w:r>
        <w:t>should be</w:t>
      </w:r>
      <w:r w:rsidRPr="00423EA2">
        <w:t xml:space="preserve"> allocated.</w:t>
      </w:r>
      <w:r>
        <w:t xml:space="preserve"> It is however not a tool to indicate whether sufficient resources have been allocated.</w:t>
      </w:r>
      <w:r w:rsidRPr="00423EA2">
        <w:t xml:space="preserve"> Such a decision is ultimately a business decision.</w:t>
      </w:r>
    </w:p>
    <w:p w14:paraId="724FB3FC" w14:textId="531DC8C1" w:rsidR="00A704B6" w:rsidRDefault="00A704B6" w:rsidP="009B4DE1">
      <w:r>
        <w:rPr>
          <w:noProof/>
          <w:lang w:eastAsia="en-SG"/>
        </w:rPr>
        <w:drawing>
          <wp:inline distT="0" distB="0" distL="0" distR="0" wp14:anchorId="4C975AC5" wp14:editId="0FEE5E5A">
            <wp:extent cx="5732145" cy="1398905"/>
            <wp:effectExtent l="0" t="0" r="190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1398905"/>
                    </a:xfrm>
                    <a:prstGeom prst="rect">
                      <a:avLst/>
                    </a:prstGeom>
                    <a:noFill/>
                    <a:ln>
                      <a:noFill/>
                    </a:ln>
                  </pic:spPr>
                </pic:pic>
              </a:graphicData>
            </a:graphic>
          </wp:inline>
        </w:drawing>
      </w:r>
    </w:p>
    <w:p w14:paraId="2BB17B1A" w14:textId="2C6CC5B1" w:rsidR="00C72EB9" w:rsidRDefault="00A42AB5" w:rsidP="00197A66">
      <w:pPr>
        <w:rPr>
          <w:lang w:val="en-GB" w:eastAsia="en-SG"/>
        </w:rPr>
      </w:pPr>
      <w:r w:rsidRPr="004A4AF2">
        <w:rPr>
          <w:b/>
          <w:lang w:val="en-GB" w:eastAsia="en-SG"/>
        </w:rPr>
        <w:t>Section 2</w:t>
      </w:r>
      <w:r w:rsidR="00197A66">
        <w:rPr>
          <w:b/>
          <w:lang w:val="en-GB" w:eastAsia="en-SG"/>
        </w:rPr>
        <w:t>a.</w:t>
      </w:r>
      <w:r w:rsidRPr="004A4AF2">
        <w:rPr>
          <w:lang w:val="en-GB" w:eastAsia="en-SG"/>
        </w:rPr>
        <w:t xml:space="preserve"> </w:t>
      </w:r>
      <w:r w:rsidR="00D74A3A">
        <w:rPr>
          <w:lang w:val="en-GB" w:eastAsia="en-SG"/>
        </w:rPr>
        <w:t>The</w:t>
      </w:r>
      <w:r w:rsidR="003D5863" w:rsidRPr="004A4AF2">
        <w:rPr>
          <w:lang w:val="en-GB" w:eastAsia="en-SG"/>
        </w:rPr>
        <w:t xml:space="preserve"> colour coding </w:t>
      </w:r>
      <w:r w:rsidR="00D74A3A">
        <w:rPr>
          <w:lang w:val="en-GB" w:eastAsia="en-SG"/>
        </w:rPr>
        <w:t xml:space="preserve">in this section shows </w:t>
      </w:r>
      <w:r w:rsidR="003D5863" w:rsidRPr="004A4AF2">
        <w:rPr>
          <w:lang w:val="en-GB" w:eastAsia="en-SG"/>
        </w:rPr>
        <w:t xml:space="preserve">which entity services the </w:t>
      </w:r>
      <w:r w:rsidR="00AC2CC0">
        <w:rPr>
          <w:lang w:val="en-GB" w:eastAsia="en-SG"/>
        </w:rPr>
        <w:t>greatest</w:t>
      </w:r>
      <w:r w:rsidR="003D5863" w:rsidRPr="004A4AF2">
        <w:rPr>
          <w:lang w:val="en-GB" w:eastAsia="en-SG"/>
        </w:rPr>
        <w:t xml:space="preserve"> number </w:t>
      </w:r>
      <w:r w:rsidR="00D74A3A">
        <w:rPr>
          <w:lang w:val="en-GB" w:eastAsia="en-SG"/>
        </w:rPr>
        <w:t xml:space="preserve">of clients and the percentage </w:t>
      </w:r>
      <w:r w:rsidR="003D5863" w:rsidRPr="004A4AF2">
        <w:rPr>
          <w:lang w:val="en-GB" w:eastAsia="en-SG"/>
        </w:rPr>
        <w:t xml:space="preserve">Red </w:t>
      </w:r>
      <w:r w:rsidR="00084007">
        <w:rPr>
          <w:lang w:val="en-GB" w:eastAsia="en-SG"/>
        </w:rPr>
        <w:t xml:space="preserve">highlights which entity of the Company has most clients </w:t>
      </w:r>
      <w:r w:rsidR="00D57879" w:rsidRPr="004A4AF2">
        <w:rPr>
          <w:lang w:val="en-GB" w:eastAsia="en-SG"/>
        </w:rPr>
        <w:t xml:space="preserve">whilst green </w:t>
      </w:r>
      <w:r w:rsidR="00084007">
        <w:rPr>
          <w:lang w:val="en-GB" w:eastAsia="en-SG"/>
        </w:rPr>
        <w:t>indicates which entity has fewest clients</w:t>
      </w:r>
      <w:r w:rsidR="00D57879" w:rsidRPr="004A4AF2">
        <w:rPr>
          <w:lang w:val="en-GB" w:eastAsia="en-SG"/>
        </w:rPr>
        <w:t>.</w:t>
      </w:r>
      <w:r w:rsidR="00190C9D">
        <w:rPr>
          <w:lang w:val="en-GB" w:eastAsia="en-SG"/>
        </w:rPr>
        <w:t xml:space="preserve"> </w:t>
      </w:r>
      <w:r w:rsidR="00190C9D">
        <w:t xml:space="preserve">The information in this section indicates the </w:t>
      </w:r>
      <w:r w:rsidR="00AC2CC0">
        <w:t>entities</w:t>
      </w:r>
      <w:r w:rsidR="00190C9D">
        <w:t xml:space="preserve"> where the </w:t>
      </w:r>
      <w:r w:rsidR="00D74A3A">
        <w:t xml:space="preserve">most important </w:t>
      </w:r>
      <w:r w:rsidR="00AC2CC0">
        <w:t>client relationship</w:t>
      </w:r>
      <w:r w:rsidR="00190C9D">
        <w:t xml:space="preserve"> activities of the Company.</w:t>
      </w:r>
      <w:r w:rsidR="00A94AB2" w:rsidRPr="004A4AF2">
        <w:rPr>
          <w:lang w:val="en-GB" w:eastAsia="en-SG"/>
        </w:rPr>
        <w:t xml:space="preserve"> </w:t>
      </w:r>
      <w:r w:rsidR="00084007">
        <w:rPr>
          <w:lang w:val="en-GB" w:eastAsia="en-SG"/>
        </w:rPr>
        <w:t>In order to mitigate its ML/TF risk, the Company may wish to focus its AML/CFT resources on the entities with most clients.</w:t>
      </w:r>
    </w:p>
    <w:p w14:paraId="51A4F6AA" w14:textId="49ABD5DE" w:rsidR="00197A66" w:rsidRDefault="00197A66" w:rsidP="009B4DE1">
      <w:pPr>
        <w:rPr>
          <w:lang w:val="en-GB" w:eastAsia="en-SG"/>
        </w:rPr>
      </w:pPr>
      <w:r w:rsidRPr="00197A66">
        <w:rPr>
          <w:b/>
          <w:lang w:val="en-GB" w:eastAsia="en-SG"/>
        </w:rPr>
        <w:t>Section 2b.</w:t>
      </w:r>
      <w:r>
        <w:rPr>
          <w:lang w:val="en-GB" w:eastAsia="en-SG"/>
        </w:rPr>
        <w:t xml:space="preserve"> </w:t>
      </w:r>
      <w:r w:rsidR="00D74A3A">
        <w:rPr>
          <w:lang w:val="en-GB" w:eastAsia="en-SG"/>
        </w:rPr>
        <w:t>The summary o</w:t>
      </w:r>
      <w:r w:rsidRPr="004A4AF2">
        <w:rPr>
          <w:lang w:val="en-GB" w:eastAsia="en-SG"/>
        </w:rPr>
        <w:t xml:space="preserve">n the left provides general information on the total number of clients across the </w:t>
      </w:r>
      <w:r w:rsidR="00A05FFF">
        <w:rPr>
          <w:lang w:val="en-GB" w:eastAsia="en-SG"/>
        </w:rPr>
        <w:t>Company</w:t>
      </w:r>
      <w:r w:rsidR="00D74A3A">
        <w:rPr>
          <w:lang w:val="en-GB" w:eastAsia="en-SG"/>
        </w:rPr>
        <w:t xml:space="preserve"> and its controlled entities</w:t>
      </w:r>
      <w:r w:rsidRPr="004A4AF2">
        <w:rPr>
          <w:lang w:val="en-GB" w:eastAsia="en-SG"/>
        </w:rPr>
        <w:t>. A large client pool is not a</w:t>
      </w:r>
      <w:r>
        <w:rPr>
          <w:lang w:val="en-GB" w:eastAsia="en-SG"/>
        </w:rPr>
        <w:t xml:space="preserve"> ML/TF</w:t>
      </w:r>
      <w:r w:rsidRPr="004A4AF2">
        <w:rPr>
          <w:lang w:val="en-GB" w:eastAsia="en-SG"/>
        </w:rPr>
        <w:t xml:space="preserve"> risk </w:t>
      </w:r>
      <w:r>
        <w:rPr>
          <w:lang w:val="en-GB" w:eastAsia="en-SG"/>
        </w:rPr>
        <w:t>itself, but the Company should allocate</w:t>
      </w:r>
      <w:r w:rsidRPr="004A4AF2">
        <w:rPr>
          <w:lang w:val="en-GB" w:eastAsia="en-SG"/>
        </w:rPr>
        <w:t xml:space="preserve"> </w:t>
      </w:r>
      <w:r>
        <w:rPr>
          <w:lang w:val="en-GB" w:eastAsia="en-SG"/>
        </w:rPr>
        <w:t>s</w:t>
      </w:r>
      <w:r w:rsidRPr="004A4AF2">
        <w:rPr>
          <w:lang w:val="en-GB" w:eastAsia="en-SG"/>
        </w:rPr>
        <w:t xml:space="preserve">ufficient resources to </w:t>
      </w:r>
      <w:r>
        <w:rPr>
          <w:lang w:val="en-GB" w:eastAsia="en-SG"/>
        </w:rPr>
        <w:t>mitigate its ML/TF risk</w:t>
      </w:r>
      <w:r w:rsidRPr="004A4AF2">
        <w:rPr>
          <w:lang w:val="en-GB" w:eastAsia="en-SG"/>
        </w:rPr>
        <w:t>.</w:t>
      </w:r>
    </w:p>
    <w:p w14:paraId="4FBD825E" w14:textId="32CA8A2E" w:rsidR="00C72EB9" w:rsidRDefault="00C72EB9" w:rsidP="00C72EB9">
      <w:pPr>
        <w:rPr>
          <w:lang w:val="en-GB" w:eastAsia="en-SG"/>
        </w:rPr>
      </w:pPr>
      <w:r w:rsidRPr="004A4AF2">
        <w:rPr>
          <w:b/>
          <w:lang w:val="en-GB" w:eastAsia="en-SG"/>
        </w:rPr>
        <w:t>Section 2</w:t>
      </w:r>
      <w:r>
        <w:rPr>
          <w:b/>
          <w:lang w:val="en-GB" w:eastAsia="en-SG"/>
        </w:rPr>
        <w:t>a.</w:t>
      </w:r>
      <w:r w:rsidRPr="004A4AF2">
        <w:rPr>
          <w:lang w:val="en-GB" w:eastAsia="en-SG"/>
        </w:rPr>
        <w:t xml:space="preserve"> </w:t>
      </w:r>
      <w:r>
        <w:rPr>
          <w:lang w:val="en-GB" w:eastAsia="en-SG"/>
        </w:rPr>
        <w:t>The</w:t>
      </w:r>
      <w:r w:rsidRPr="004A4AF2">
        <w:rPr>
          <w:lang w:val="en-GB" w:eastAsia="en-SG"/>
        </w:rPr>
        <w:t xml:space="preserve"> colour coding </w:t>
      </w:r>
      <w:r>
        <w:rPr>
          <w:lang w:val="en-GB" w:eastAsia="en-SG"/>
        </w:rPr>
        <w:t xml:space="preserve">in this section shows </w:t>
      </w:r>
      <w:r w:rsidRPr="004A4AF2">
        <w:rPr>
          <w:lang w:val="en-GB" w:eastAsia="en-SG"/>
        </w:rPr>
        <w:t xml:space="preserve">which entity </w:t>
      </w:r>
      <w:r>
        <w:rPr>
          <w:lang w:val="en-GB" w:eastAsia="en-SG"/>
        </w:rPr>
        <w:t>is holding the greatest amount of AUM and its percentage</w:t>
      </w:r>
      <w:r w:rsidRPr="004A4AF2">
        <w:rPr>
          <w:lang w:val="en-GB" w:eastAsia="en-SG"/>
        </w:rPr>
        <w:t xml:space="preserve">. Red </w:t>
      </w:r>
      <w:r>
        <w:rPr>
          <w:lang w:val="en-GB" w:eastAsia="en-SG"/>
        </w:rPr>
        <w:t>highlights which entity of the Company manages most AUM</w:t>
      </w:r>
      <w:r w:rsidRPr="004A4AF2">
        <w:rPr>
          <w:lang w:val="en-GB" w:eastAsia="en-SG"/>
        </w:rPr>
        <w:t xml:space="preserve"> whilst green </w:t>
      </w:r>
      <w:r>
        <w:rPr>
          <w:lang w:val="en-GB" w:eastAsia="en-SG"/>
        </w:rPr>
        <w:t>indicates which entity manages least AUM</w:t>
      </w:r>
      <w:r w:rsidRPr="004A4AF2">
        <w:rPr>
          <w:lang w:val="en-GB" w:eastAsia="en-SG"/>
        </w:rPr>
        <w:t>.</w:t>
      </w:r>
      <w:r>
        <w:rPr>
          <w:lang w:val="en-GB" w:eastAsia="en-SG"/>
        </w:rPr>
        <w:t xml:space="preserve"> </w:t>
      </w:r>
      <w:r>
        <w:t>The information in this section indicates the entities where the most important asset management activities of the Company and its controlled entities take effect.</w:t>
      </w:r>
      <w:r w:rsidRPr="004A4AF2">
        <w:rPr>
          <w:lang w:val="en-GB" w:eastAsia="en-SG"/>
        </w:rPr>
        <w:t xml:space="preserve"> </w:t>
      </w:r>
      <w:r>
        <w:rPr>
          <w:lang w:val="en-GB" w:eastAsia="en-SG"/>
        </w:rPr>
        <w:t>In order to mitigate its ML/TF risk, the Company may wish to focus its AML/CFT resources on the entities managing most AUM because most AML/CFT work is to be expected at this entity.</w:t>
      </w:r>
    </w:p>
    <w:p w14:paraId="10B38A2B" w14:textId="2661A4C6" w:rsidR="00C72EB9" w:rsidRDefault="00C72EB9" w:rsidP="00C72EB9">
      <w:pPr>
        <w:rPr>
          <w:lang w:val="en-GB" w:eastAsia="en-SG"/>
        </w:rPr>
      </w:pPr>
      <w:r w:rsidRPr="00197A66">
        <w:rPr>
          <w:b/>
          <w:lang w:val="en-GB" w:eastAsia="en-SG"/>
        </w:rPr>
        <w:t>Section 2b.</w:t>
      </w:r>
      <w:r>
        <w:rPr>
          <w:lang w:val="en-GB" w:eastAsia="en-SG"/>
        </w:rPr>
        <w:t xml:space="preserve"> The summary o</w:t>
      </w:r>
      <w:r w:rsidRPr="004A4AF2">
        <w:rPr>
          <w:lang w:val="en-GB" w:eastAsia="en-SG"/>
        </w:rPr>
        <w:t xml:space="preserve">n the left provides general information on the total number of clients and total AUM held across the </w:t>
      </w:r>
      <w:r>
        <w:rPr>
          <w:lang w:val="en-GB" w:eastAsia="en-SG"/>
        </w:rPr>
        <w:t>Company and its controlled entities</w:t>
      </w:r>
      <w:r w:rsidRPr="004A4AF2">
        <w:rPr>
          <w:lang w:val="en-GB" w:eastAsia="en-SG"/>
        </w:rPr>
        <w:t>. A large AUM amount or client pool is not a</w:t>
      </w:r>
      <w:r>
        <w:rPr>
          <w:lang w:val="en-GB" w:eastAsia="en-SG"/>
        </w:rPr>
        <w:t xml:space="preserve"> ML/TF</w:t>
      </w:r>
      <w:r w:rsidRPr="004A4AF2">
        <w:rPr>
          <w:lang w:val="en-GB" w:eastAsia="en-SG"/>
        </w:rPr>
        <w:t xml:space="preserve"> risk </w:t>
      </w:r>
      <w:r>
        <w:rPr>
          <w:lang w:val="en-GB" w:eastAsia="en-SG"/>
        </w:rPr>
        <w:t>itself, but the Company should allocate</w:t>
      </w:r>
      <w:r w:rsidRPr="004A4AF2">
        <w:rPr>
          <w:lang w:val="en-GB" w:eastAsia="en-SG"/>
        </w:rPr>
        <w:t xml:space="preserve"> </w:t>
      </w:r>
      <w:r>
        <w:rPr>
          <w:lang w:val="en-GB" w:eastAsia="en-SG"/>
        </w:rPr>
        <w:t>s</w:t>
      </w:r>
      <w:r w:rsidRPr="004A4AF2">
        <w:rPr>
          <w:lang w:val="en-GB" w:eastAsia="en-SG"/>
        </w:rPr>
        <w:t xml:space="preserve">ufficient resources to </w:t>
      </w:r>
      <w:r>
        <w:rPr>
          <w:lang w:val="en-GB" w:eastAsia="en-SG"/>
        </w:rPr>
        <w:t>mitigate its ML/TF risk</w:t>
      </w:r>
      <w:r w:rsidRPr="004A4AF2">
        <w:rPr>
          <w:lang w:val="en-GB" w:eastAsia="en-SG"/>
        </w:rPr>
        <w:t>.</w:t>
      </w:r>
    </w:p>
    <w:p w14:paraId="24C16EF6" w14:textId="6BC77F66" w:rsidR="00C72EB9" w:rsidRPr="00257FBA" w:rsidRDefault="00C72EB9" w:rsidP="009159C4">
      <w:pPr>
        <w:ind w:left="709"/>
        <w:rPr>
          <w:b/>
          <w:u w:val="single"/>
          <w:lang w:val="en-GB" w:eastAsia="en-SG"/>
        </w:rPr>
      </w:pPr>
      <w:r>
        <w:rPr>
          <w:rStyle w:val="CommentReference"/>
        </w:rPr>
        <w:t xml:space="preserve"> </w:t>
      </w:r>
      <w:r w:rsidR="009159C4">
        <w:rPr>
          <w:rStyle w:val="CommentReference"/>
          <w:noProof/>
          <w:lang w:eastAsia="en-SG"/>
        </w:rPr>
        <w:drawing>
          <wp:inline distT="0" distB="0" distL="0" distR="0" wp14:anchorId="5476C246" wp14:editId="1C9F80BB">
            <wp:extent cx="4810125" cy="160871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22590" cy="1612880"/>
                    </a:xfrm>
                    <a:prstGeom prst="rect">
                      <a:avLst/>
                    </a:prstGeom>
                    <a:noFill/>
                    <a:ln>
                      <a:noFill/>
                    </a:ln>
                  </pic:spPr>
                </pic:pic>
              </a:graphicData>
            </a:graphic>
          </wp:inline>
        </w:drawing>
      </w:r>
    </w:p>
    <w:p w14:paraId="7AAE82E2" w14:textId="03E314B4" w:rsidR="001D328A" w:rsidRDefault="00D57879" w:rsidP="00C72EB9">
      <w:pPr>
        <w:rPr>
          <w:b/>
          <w:lang w:val="en-GB" w:eastAsia="en-SG"/>
        </w:rPr>
      </w:pPr>
      <w:r w:rsidRPr="00084007">
        <w:rPr>
          <w:b/>
          <w:lang w:val="en-GB" w:eastAsia="en-SG"/>
        </w:rPr>
        <w:t>Section 3</w:t>
      </w:r>
      <w:r w:rsidR="00197A66">
        <w:rPr>
          <w:b/>
          <w:lang w:val="en-GB" w:eastAsia="en-SG"/>
        </w:rPr>
        <w:t xml:space="preserve">. </w:t>
      </w:r>
      <w:r w:rsidR="001D328A">
        <w:t>The information in this section is populated by the user.</w:t>
      </w:r>
      <w:r w:rsidR="00CA1D2F">
        <w:t xml:space="preserve"> The </w:t>
      </w:r>
      <w:r w:rsidR="004C7C5D">
        <w:t xml:space="preserve">country/jurisdiction of the </w:t>
      </w:r>
      <w:r w:rsidR="00CA1D2F">
        <w:t xml:space="preserve">booking centres, i.e. where the assets of the clients are </w:t>
      </w:r>
      <w:proofErr w:type="spellStart"/>
      <w:r w:rsidR="00CA1D2F">
        <w:t>custodised</w:t>
      </w:r>
      <w:proofErr w:type="spellEnd"/>
      <w:r w:rsidR="00CA1D2F">
        <w:t xml:space="preserve">, </w:t>
      </w:r>
      <w:r w:rsidR="004C7C5D">
        <w:t xml:space="preserve">indicates to which AML/CFT regulations the custodians, who </w:t>
      </w:r>
      <w:r w:rsidR="00BE403D">
        <w:t>provide an additional layer of AML/CFT controls</w:t>
      </w:r>
      <w:r w:rsidR="004C7C5D">
        <w:t>, are subject.</w:t>
      </w:r>
    </w:p>
    <w:p w14:paraId="2321AD5B" w14:textId="474EDB11" w:rsidR="00D57879" w:rsidRPr="00084007" w:rsidRDefault="00197A66" w:rsidP="009B4DE1">
      <w:pPr>
        <w:rPr>
          <w:lang w:val="en-GB" w:eastAsia="en-SG"/>
        </w:rPr>
      </w:pPr>
      <w:r>
        <w:rPr>
          <w:b/>
          <w:lang w:val="en-GB" w:eastAsia="en-SG"/>
        </w:rPr>
        <w:t xml:space="preserve">Section 4. </w:t>
      </w:r>
      <w:r w:rsidR="00DF5C03" w:rsidRPr="00DF5C03">
        <w:rPr>
          <w:lang w:val="en-GB" w:eastAsia="en-SG"/>
        </w:rPr>
        <w:t>This section</w:t>
      </w:r>
      <w:r w:rsidR="00DF5C03">
        <w:rPr>
          <w:b/>
          <w:lang w:val="en-GB" w:eastAsia="en-SG"/>
        </w:rPr>
        <w:t xml:space="preserve"> </w:t>
      </w:r>
      <w:r w:rsidR="00DF5C03">
        <w:rPr>
          <w:lang w:val="en-GB" w:eastAsia="en-SG"/>
        </w:rPr>
        <w:t>i</w:t>
      </w:r>
      <w:r w:rsidRPr="00084007">
        <w:rPr>
          <w:lang w:val="en-GB" w:eastAsia="en-SG"/>
        </w:rPr>
        <w:t>ndicates</w:t>
      </w:r>
      <w:r w:rsidR="003028C9" w:rsidRPr="00084007">
        <w:rPr>
          <w:lang w:val="en-GB" w:eastAsia="en-SG"/>
        </w:rPr>
        <w:t xml:space="preserve"> the number of each of the services provided over </w:t>
      </w:r>
      <w:r w:rsidR="00084007">
        <w:rPr>
          <w:lang w:val="en-GB" w:eastAsia="en-SG"/>
        </w:rPr>
        <w:t>all</w:t>
      </w:r>
      <w:r w:rsidR="003028C9" w:rsidRPr="00084007">
        <w:rPr>
          <w:lang w:val="en-GB" w:eastAsia="en-SG"/>
        </w:rPr>
        <w:t xml:space="preserve"> of the platforms</w:t>
      </w:r>
      <w:r w:rsidR="00084007">
        <w:rPr>
          <w:lang w:val="en-GB" w:eastAsia="en-SG"/>
        </w:rPr>
        <w:t>, highlighting the most frequent service in red and the least in green</w:t>
      </w:r>
      <w:r w:rsidR="003028C9" w:rsidRPr="00084007">
        <w:rPr>
          <w:lang w:val="en-GB" w:eastAsia="en-SG"/>
        </w:rPr>
        <w:t xml:space="preserve">. </w:t>
      </w:r>
      <w:r w:rsidR="0019658A">
        <w:rPr>
          <w:lang w:val="en-GB" w:eastAsia="en-SG"/>
        </w:rPr>
        <w:t>The Company may wish to analyse its most frequent services most in depth with regards to ML/</w:t>
      </w:r>
      <w:r w:rsidR="00DF5C03">
        <w:rPr>
          <w:lang w:val="en-GB" w:eastAsia="en-SG"/>
        </w:rPr>
        <w:t>T</w:t>
      </w:r>
      <w:r w:rsidR="0019658A">
        <w:rPr>
          <w:lang w:val="en-GB" w:eastAsia="en-SG"/>
        </w:rPr>
        <w:t xml:space="preserve">F risk while putting less emphasis on little used services. Discretionary management of segregated accounts, management of investment funds and advice to other management firms/funds exposes the Company to little ML/TF risk because it controls all the investment transactions. In these services, the Company is primarily exposed to ML/TF risk when starting an engagement with a client, including the funding of the account(s) under management, and when funds are returned. In advisory management, the Company is </w:t>
      </w:r>
      <w:r w:rsidR="00DF5C03">
        <w:rPr>
          <w:lang w:val="en-GB" w:eastAsia="en-SG"/>
        </w:rPr>
        <w:t>furthermore</w:t>
      </w:r>
      <w:r w:rsidR="0019658A">
        <w:rPr>
          <w:lang w:val="en-GB" w:eastAsia="en-SG"/>
        </w:rPr>
        <w:t xml:space="preserve"> exposed to ML/TF risk when a client makes any transactions that the Company has not proposed or is not fully familiar with, in particular when they involve little known companies.</w:t>
      </w:r>
    </w:p>
    <w:p w14:paraId="2321AD5C" w14:textId="7E7799C7" w:rsidR="00A94AB2" w:rsidRPr="008F2D70" w:rsidRDefault="00E34A20" w:rsidP="00E34A20">
      <w:pPr>
        <w:ind w:left="-709"/>
        <w:rPr>
          <w:rFonts w:ascii="Century Gothic" w:hAnsi="Century Gothic"/>
          <w:sz w:val="24"/>
          <w:szCs w:val="24"/>
          <w:lang w:val="en-GB" w:eastAsia="en-SG"/>
        </w:rPr>
      </w:pPr>
      <w:r>
        <w:rPr>
          <w:rFonts w:ascii="Century Gothic" w:hAnsi="Century Gothic"/>
          <w:noProof/>
          <w:sz w:val="24"/>
          <w:szCs w:val="24"/>
          <w:lang w:eastAsia="en-SG"/>
        </w:rPr>
        <w:drawing>
          <wp:inline distT="0" distB="0" distL="0" distR="0" wp14:anchorId="50162BBD" wp14:editId="7F89BD12">
            <wp:extent cx="6507036" cy="1391478"/>
            <wp:effectExtent l="0" t="0" r="825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22830" cy="1394855"/>
                    </a:xfrm>
                    <a:prstGeom prst="rect">
                      <a:avLst/>
                    </a:prstGeom>
                    <a:noFill/>
                    <a:ln>
                      <a:noFill/>
                    </a:ln>
                  </pic:spPr>
                </pic:pic>
              </a:graphicData>
            </a:graphic>
          </wp:inline>
        </w:drawing>
      </w:r>
    </w:p>
    <w:p w14:paraId="2321AD5D" w14:textId="4F232402" w:rsidR="003028C9" w:rsidRPr="00B5317D" w:rsidRDefault="00E34A20" w:rsidP="009B4DE1">
      <w:pPr>
        <w:rPr>
          <w:lang w:val="en-GB" w:eastAsia="en-SG"/>
        </w:rPr>
      </w:pPr>
      <w:r>
        <w:rPr>
          <w:b/>
          <w:lang w:val="en-GB" w:eastAsia="en-SG"/>
        </w:rPr>
        <w:t>Section 5a</w:t>
      </w:r>
      <w:r w:rsidR="00074532">
        <w:rPr>
          <w:b/>
          <w:lang w:val="en-GB" w:eastAsia="en-SG"/>
        </w:rPr>
        <w:t>.</w:t>
      </w:r>
      <w:r>
        <w:rPr>
          <w:b/>
          <w:lang w:val="en-GB" w:eastAsia="en-SG"/>
        </w:rPr>
        <w:t xml:space="preserve"> </w:t>
      </w:r>
      <w:r w:rsidR="00DF5C03" w:rsidRPr="00DF5C03">
        <w:rPr>
          <w:lang w:val="en-GB" w:eastAsia="en-SG"/>
        </w:rPr>
        <w:t>This section</w:t>
      </w:r>
      <w:r w:rsidR="00DF5C03">
        <w:rPr>
          <w:b/>
          <w:lang w:val="en-GB" w:eastAsia="en-SG"/>
        </w:rPr>
        <w:t xml:space="preserve"> </w:t>
      </w:r>
      <w:r>
        <w:rPr>
          <w:lang w:val="en-GB" w:eastAsia="en-SG"/>
        </w:rPr>
        <w:t>provide</w:t>
      </w:r>
      <w:r w:rsidR="00DF5C03">
        <w:rPr>
          <w:lang w:val="en-GB" w:eastAsia="en-SG"/>
        </w:rPr>
        <w:t>s</w:t>
      </w:r>
      <w:r>
        <w:rPr>
          <w:lang w:val="en-GB" w:eastAsia="en-SG"/>
        </w:rPr>
        <w:t xml:space="preserve"> an overview of operational ML/TF risk in relation to employees</w:t>
      </w:r>
      <w:r w:rsidR="00DF5C03">
        <w:rPr>
          <w:lang w:val="en-GB" w:eastAsia="en-SG"/>
        </w:rPr>
        <w:t xml:space="preserve"> over the entire group consisting of the Company and its controlled entities</w:t>
      </w:r>
      <w:r>
        <w:rPr>
          <w:lang w:val="en-GB" w:eastAsia="en-SG"/>
        </w:rPr>
        <w:t>. It</w:t>
      </w:r>
      <w:r w:rsidR="003028C9" w:rsidRPr="00B5317D">
        <w:rPr>
          <w:lang w:val="en-GB" w:eastAsia="en-SG"/>
        </w:rPr>
        <w:t xml:space="preserve"> lists the total number of employees, AML trained staff and compliance officers. It also displays the </w:t>
      </w:r>
      <w:r w:rsidR="00DF5C03">
        <w:rPr>
          <w:lang w:val="en-GB" w:eastAsia="en-SG"/>
        </w:rPr>
        <w:t>percentage</w:t>
      </w:r>
      <w:r w:rsidR="003028C9" w:rsidRPr="00B5317D">
        <w:rPr>
          <w:lang w:val="en-GB" w:eastAsia="en-SG"/>
        </w:rPr>
        <w:t xml:space="preserve"> of </w:t>
      </w:r>
      <w:r w:rsidR="00DF5C03">
        <w:rPr>
          <w:lang w:val="en-GB" w:eastAsia="en-SG"/>
        </w:rPr>
        <w:t>staff that is not trained in AML/CFT.</w:t>
      </w:r>
      <w:r w:rsidR="003028C9" w:rsidRPr="00B5317D">
        <w:rPr>
          <w:lang w:val="en-GB" w:eastAsia="en-SG"/>
        </w:rPr>
        <w:t xml:space="preserve"> </w:t>
      </w:r>
      <w:r w:rsidR="00DF5C03">
        <w:rPr>
          <w:lang w:val="en-GB" w:eastAsia="en-SG"/>
        </w:rPr>
        <w:t xml:space="preserve">None of these indicators, including no fixed percentage of non-AML/CFT-trained staff and no number of compliance staff necessarily, necessarily indicates high risk. The Company may however wish to analyse, if it believes that AML/CFT training is </w:t>
      </w:r>
      <w:r w:rsidR="00074532">
        <w:rPr>
          <w:lang w:val="en-GB" w:eastAsia="en-SG"/>
        </w:rPr>
        <w:t>sufficiently spread and the number of compliance staff overall matches the needs of the Company and its controlled entities.</w:t>
      </w:r>
    </w:p>
    <w:p w14:paraId="03874428" w14:textId="68B80BD3" w:rsidR="00074532" w:rsidRDefault="00E34A20" w:rsidP="00845433">
      <w:pPr>
        <w:rPr>
          <w:lang w:val="en-GB" w:eastAsia="en-SG"/>
        </w:rPr>
      </w:pPr>
      <w:r w:rsidRPr="00E34A20">
        <w:rPr>
          <w:b/>
          <w:lang w:val="en-GB" w:eastAsia="en-SG"/>
        </w:rPr>
        <w:t>Section 5b</w:t>
      </w:r>
      <w:r w:rsidR="00074532">
        <w:rPr>
          <w:b/>
          <w:lang w:val="en-GB" w:eastAsia="en-SG"/>
        </w:rPr>
        <w:t>.</w:t>
      </w:r>
      <w:r>
        <w:rPr>
          <w:lang w:val="en-GB" w:eastAsia="en-SG"/>
        </w:rPr>
        <w:t xml:space="preserve"> </w:t>
      </w:r>
      <w:r w:rsidR="00074532">
        <w:rPr>
          <w:lang w:val="en-GB" w:eastAsia="en-SG"/>
        </w:rPr>
        <w:t>The colour coding indicates which entity has most employees and the percentage of staff involved in AML/CFT measures and controls.</w:t>
      </w:r>
    </w:p>
    <w:p w14:paraId="2321AD5E" w14:textId="6C358633" w:rsidR="00B5317D" w:rsidRPr="00074532" w:rsidRDefault="00E34A20" w:rsidP="00B172D9">
      <w:pPr>
        <w:pStyle w:val="ListParagraph"/>
        <w:numPr>
          <w:ilvl w:val="0"/>
          <w:numId w:val="12"/>
        </w:numPr>
        <w:rPr>
          <w:lang w:val="en-GB" w:eastAsia="en-SG"/>
        </w:rPr>
      </w:pPr>
      <w:r w:rsidRPr="00074532">
        <w:rPr>
          <w:lang w:val="en-GB" w:eastAsia="en-SG"/>
        </w:rPr>
        <w:t>Number of employees: Red for the highest number of employees within and entity to green the lowest nu</w:t>
      </w:r>
      <w:r w:rsidR="00A05FFF" w:rsidRPr="00074532">
        <w:rPr>
          <w:lang w:val="en-GB" w:eastAsia="en-SG"/>
        </w:rPr>
        <w:t>mber of employees across the Company</w:t>
      </w:r>
      <w:r w:rsidR="00074532">
        <w:rPr>
          <w:lang w:val="en-GB" w:eastAsia="en-SG"/>
        </w:rPr>
        <w:t xml:space="preserve"> and its controlled entities</w:t>
      </w:r>
      <w:r w:rsidRPr="00074532">
        <w:rPr>
          <w:lang w:val="en-GB" w:eastAsia="en-SG"/>
        </w:rPr>
        <w:t>.</w:t>
      </w:r>
      <w:r w:rsidR="00074532">
        <w:rPr>
          <w:lang w:val="en-GB" w:eastAsia="en-SG"/>
        </w:rPr>
        <w:t xml:space="preserve"> Red does thus not indicate high risk. It purely indicates how many staff work in the entity. The Company may however wish to take this into consideration when allocating resources for controls.</w:t>
      </w:r>
    </w:p>
    <w:p w14:paraId="262A7D4C" w14:textId="0FA91208" w:rsidR="00E34A20" w:rsidRPr="00074532" w:rsidRDefault="00E34A20" w:rsidP="00B172D9">
      <w:pPr>
        <w:pStyle w:val="ListParagraph"/>
        <w:numPr>
          <w:ilvl w:val="0"/>
          <w:numId w:val="12"/>
        </w:numPr>
        <w:rPr>
          <w:lang w:val="en-GB" w:eastAsia="en-SG"/>
        </w:rPr>
      </w:pPr>
      <w:r w:rsidRPr="00074532">
        <w:rPr>
          <w:lang w:val="en-GB" w:eastAsia="en-SG"/>
        </w:rPr>
        <w:t>AML Trained Staff: Green representing the entity with the most AML</w:t>
      </w:r>
      <w:r w:rsidR="00074532">
        <w:rPr>
          <w:lang w:val="en-GB" w:eastAsia="en-SG"/>
        </w:rPr>
        <w:t>/CFT-</w:t>
      </w:r>
      <w:r w:rsidRPr="00074532">
        <w:rPr>
          <w:lang w:val="en-GB" w:eastAsia="en-SG"/>
        </w:rPr>
        <w:t>trained staff to red with the least AML</w:t>
      </w:r>
      <w:r w:rsidR="00074532">
        <w:rPr>
          <w:lang w:val="en-GB" w:eastAsia="en-SG"/>
        </w:rPr>
        <w:t>/CFT-</w:t>
      </w:r>
      <w:r w:rsidRPr="00074532">
        <w:rPr>
          <w:lang w:val="en-GB" w:eastAsia="en-SG"/>
        </w:rPr>
        <w:t>trained staff.</w:t>
      </w:r>
      <w:r w:rsidR="00074532">
        <w:rPr>
          <w:lang w:val="en-GB" w:eastAsia="en-SG"/>
        </w:rPr>
        <w:t xml:space="preserve"> Red does not necessarily indicate higher risk because the tasks and positions of the employees vary. The Company may however wish to ensure that every entity has some AML/CFT trained staff.</w:t>
      </w:r>
    </w:p>
    <w:p w14:paraId="5C4741C8" w14:textId="3CC6D199" w:rsidR="00E34A20" w:rsidRPr="00074532" w:rsidRDefault="00845433" w:rsidP="00B172D9">
      <w:pPr>
        <w:pStyle w:val="ListParagraph"/>
        <w:numPr>
          <w:ilvl w:val="0"/>
          <w:numId w:val="12"/>
        </w:numPr>
        <w:rPr>
          <w:lang w:val="en-GB" w:eastAsia="en-SG"/>
        </w:rPr>
      </w:pPr>
      <w:r w:rsidRPr="00074532">
        <w:rPr>
          <w:lang w:val="en-GB" w:eastAsia="en-SG"/>
        </w:rPr>
        <w:t xml:space="preserve">AML untrained ratio/percentage: </w:t>
      </w:r>
      <w:r w:rsidR="00074532">
        <w:rPr>
          <w:lang w:val="en-GB" w:eastAsia="en-SG"/>
        </w:rPr>
        <w:t>This field calculates the number of</w:t>
      </w:r>
      <w:r w:rsidRPr="00074532">
        <w:rPr>
          <w:lang w:val="en-GB" w:eastAsia="en-SG"/>
        </w:rPr>
        <w:t xml:space="preserve"> staff </w:t>
      </w:r>
      <w:r w:rsidR="00074532">
        <w:rPr>
          <w:lang w:val="en-GB" w:eastAsia="en-SG"/>
        </w:rPr>
        <w:t xml:space="preserve">not trained in AML/CFT in relation </w:t>
      </w:r>
      <w:r w:rsidRPr="00074532">
        <w:rPr>
          <w:lang w:val="en-GB" w:eastAsia="en-SG"/>
        </w:rPr>
        <w:t xml:space="preserve">to </w:t>
      </w:r>
      <w:r w:rsidR="00074532">
        <w:rPr>
          <w:lang w:val="en-GB" w:eastAsia="en-SG"/>
        </w:rPr>
        <w:t xml:space="preserve">the </w:t>
      </w:r>
      <w:r w:rsidRPr="00074532">
        <w:rPr>
          <w:lang w:val="en-GB" w:eastAsia="en-SG"/>
        </w:rPr>
        <w:t>total number of staff. Red represent</w:t>
      </w:r>
      <w:r w:rsidR="00074532">
        <w:rPr>
          <w:lang w:val="en-GB" w:eastAsia="en-SG"/>
        </w:rPr>
        <w:t>s</w:t>
      </w:r>
      <w:r w:rsidRPr="00074532">
        <w:rPr>
          <w:lang w:val="en-GB" w:eastAsia="en-SG"/>
        </w:rPr>
        <w:t xml:space="preserve"> the entity with the highest ratio of AML</w:t>
      </w:r>
      <w:r w:rsidR="004C3EE7">
        <w:rPr>
          <w:lang w:val="en-GB" w:eastAsia="en-SG"/>
        </w:rPr>
        <w:t>/CFT-</w:t>
      </w:r>
      <w:r w:rsidRPr="00074532">
        <w:rPr>
          <w:lang w:val="en-GB" w:eastAsia="en-SG"/>
        </w:rPr>
        <w:t>untrained staff and green resenting the lowest.</w:t>
      </w:r>
      <w:r w:rsidR="004C3EE7">
        <w:rPr>
          <w:lang w:val="en-GB" w:eastAsia="en-SG"/>
        </w:rPr>
        <w:t xml:space="preserve"> Red does thus not necessarily indicate high risk because the tasks and position of the staff vary and the focus of the different entities may be differ. The Company may wish to assure itself that the staff of every entity is trained well enough in AML/CFT.</w:t>
      </w:r>
    </w:p>
    <w:p w14:paraId="33A767AA" w14:textId="6C1CD809" w:rsidR="00845433" w:rsidRPr="00074532" w:rsidRDefault="00845433" w:rsidP="00B172D9">
      <w:pPr>
        <w:pStyle w:val="ListParagraph"/>
        <w:numPr>
          <w:ilvl w:val="0"/>
          <w:numId w:val="12"/>
        </w:numPr>
        <w:rPr>
          <w:lang w:val="en-GB" w:eastAsia="en-SG"/>
        </w:rPr>
      </w:pPr>
      <w:r w:rsidRPr="00074532">
        <w:rPr>
          <w:lang w:val="en-GB" w:eastAsia="en-SG"/>
        </w:rPr>
        <w:t>Full time compliance staff: Green represent</w:t>
      </w:r>
      <w:r w:rsidR="004C3EE7">
        <w:rPr>
          <w:lang w:val="en-GB" w:eastAsia="en-SG"/>
        </w:rPr>
        <w:t>s</w:t>
      </w:r>
      <w:r w:rsidRPr="00074532">
        <w:rPr>
          <w:lang w:val="en-GB" w:eastAsia="en-SG"/>
        </w:rPr>
        <w:t xml:space="preserve"> the highest number of compliance staf</w:t>
      </w:r>
      <w:r w:rsidR="00A05FFF" w:rsidRPr="00074532">
        <w:rPr>
          <w:lang w:val="en-GB" w:eastAsia="en-SG"/>
        </w:rPr>
        <w:t xml:space="preserve">f </w:t>
      </w:r>
      <w:r w:rsidR="004C3EE7">
        <w:rPr>
          <w:lang w:val="en-GB" w:eastAsia="en-SG"/>
        </w:rPr>
        <w:t>in an entity compared to all</w:t>
      </w:r>
      <w:r w:rsidR="00A05FFF" w:rsidRPr="00074532">
        <w:rPr>
          <w:lang w:val="en-GB" w:eastAsia="en-SG"/>
        </w:rPr>
        <w:t xml:space="preserve"> </w:t>
      </w:r>
      <w:r w:rsidR="004C3EE7">
        <w:rPr>
          <w:lang w:val="en-GB" w:eastAsia="en-SG"/>
        </w:rPr>
        <w:t xml:space="preserve">of </w:t>
      </w:r>
      <w:r w:rsidR="00A05FFF" w:rsidRPr="00074532">
        <w:rPr>
          <w:lang w:val="en-GB" w:eastAsia="en-SG"/>
        </w:rPr>
        <w:t>the Company</w:t>
      </w:r>
      <w:r w:rsidRPr="00074532">
        <w:rPr>
          <w:lang w:val="en-GB" w:eastAsia="en-SG"/>
        </w:rPr>
        <w:t xml:space="preserve"> </w:t>
      </w:r>
      <w:r w:rsidR="004C3EE7">
        <w:rPr>
          <w:lang w:val="en-GB" w:eastAsia="en-SG"/>
        </w:rPr>
        <w:t xml:space="preserve">and its controlled entities whereas </w:t>
      </w:r>
      <w:r w:rsidRPr="00074532">
        <w:rPr>
          <w:lang w:val="en-GB" w:eastAsia="en-SG"/>
        </w:rPr>
        <w:t>red represent</w:t>
      </w:r>
      <w:r w:rsidR="004C3EE7">
        <w:rPr>
          <w:lang w:val="en-GB" w:eastAsia="en-SG"/>
        </w:rPr>
        <w:t>s</w:t>
      </w:r>
      <w:r w:rsidRPr="00074532">
        <w:rPr>
          <w:lang w:val="en-GB" w:eastAsia="en-SG"/>
        </w:rPr>
        <w:t xml:space="preserve"> the lowest.</w:t>
      </w:r>
      <w:r w:rsidR="004C3EE7">
        <w:rPr>
          <w:lang w:val="en-GB" w:eastAsia="en-SG"/>
        </w:rPr>
        <w:t xml:space="preserve"> Red does not necessarily indicate high risk. Depending on the focus of the entity, entities may need different AML/CFT resources. Also an entity highlighted in red may have sufficient or even more than sufficient AML/CFT staff.</w:t>
      </w:r>
    </w:p>
    <w:p w14:paraId="57EA7AB8" w14:textId="4039BCD4" w:rsidR="00845433" w:rsidRPr="00074532" w:rsidRDefault="00845433" w:rsidP="00B172D9">
      <w:pPr>
        <w:pStyle w:val="ListParagraph"/>
        <w:numPr>
          <w:ilvl w:val="0"/>
          <w:numId w:val="12"/>
        </w:numPr>
        <w:rPr>
          <w:lang w:val="en-GB" w:eastAsia="en-SG"/>
        </w:rPr>
      </w:pPr>
      <w:r w:rsidRPr="00074532">
        <w:rPr>
          <w:lang w:val="en-GB" w:eastAsia="en-SG"/>
        </w:rPr>
        <w:t>Compliance staff ratio: This refers to the ratio of compliance staff to the total number of staff. Green</w:t>
      </w:r>
      <w:r w:rsidR="004C3EE7">
        <w:rPr>
          <w:lang w:val="en-GB" w:eastAsia="en-SG"/>
        </w:rPr>
        <w:t xml:space="preserve"> representing the highest ratio</w:t>
      </w:r>
      <w:r w:rsidRPr="00074532">
        <w:rPr>
          <w:lang w:val="en-GB" w:eastAsia="en-SG"/>
        </w:rPr>
        <w:t xml:space="preserve"> </w:t>
      </w:r>
      <w:r w:rsidR="004C3EE7">
        <w:rPr>
          <w:lang w:val="en-GB" w:eastAsia="en-SG"/>
        </w:rPr>
        <w:t>among the Company and its controlled entities</w:t>
      </w:r>
      <w:r w:rsidRPr="00074532">
        <w:rPr>
          <w:lang w:val="en-GB" w:eastAsia="en-SG"/>
        </w:rPr>
        <w:t xml:space="preserve"> and red representing the lowest.</w:t>
      </w:r>
      <w:r w:rsidR="004C3EE7">
        <w:rPr>
          <w:lang w:val="en-GB" w:eastAsia="en-SG"/>
        </w:rPr>
        <w:t xml:space="preserve"> Red does not necessarily indicate high risk. Also an entity highlighted in red may have sufficient compliance staff. The ratio depends greatly on the focus and tasks of the specific entity.</w:t>
      </w:r>
    </w:p>
    <w:p w14:paraId="025F13D1" w14:textId="5D5D08C0" w:rsidR="00081FB4" w:rsidRDefault="00F91359" w:rsidP="009B4DE1">
      <w:pPr>
        <w:rPr>
          <w:lang w:val="en-GB" w:eastAsia="en-SG"/>
        </w:rPr>
      </w:pPr>
      <w:r w:rsidRPr="00037D44">
        <w:rPr>
          <w:b/>
          <w:lang w:val="en-GB" w:eastAsia="en-SG"/>
        </w:rPr>
        <w:t>Section 6</w:t>
      </w:r>
      <w:r w:rsidR="00845433">
        <w:rPr>
          <w:b/>
          <w:lang w:val="en-GB" w:eastAsia="en-SG"/>
        </w:rPr>
        <w:t>a</w:t>
      </w:r>
      <w:r w:rsidR="00081FB4">
        <w:rPr>
          <w:b/>
          <w:lang w:val="en-GB" w:eastAsia="en-SG"/>
        </w:rPr>
        <w:t>.</w:t>
      </w:r>
      <w:r>
        <w:rPr>
          <w:lang w:val="en-GB" w:eastAsia="en-SG"/>
        </w:rPr>
        <w:t xml:space="preserve"> </w:t>
      </w:r>
      <w:r w:rsidR="00081FB4">
        <w:rPr>
          <w:lang w:val="en-GB" w:eastAsia="en-SG"/>
        </w:rPr>
        <w:t xml:space="preserve">The number of audit checks needed indicates, for how many entities among the Company and its controlled entities their auditors have raised audit points regarding AML/CFT. Although audit points do not at all instances indicate high risk, the Company should follow up to ensure that all audit points regarding AML/CFT are remediated. In some cases, audit points may require immediate attention and </w:t>
      </w:r>
      <w:r w:rsidR="002F0EA4">
        <w:rPr>
          <w:lang w:val="en-GB" w:eastAsia="en-SG"/>
        </w:rPr>
        <w:t>resolute action.</w:t>
      </w:r>
    </w:p>
    <w:p w14:paraId="500539EF" w14:textId="00BBDE62" w:rsidR="00081FB4" w:rsidRDefault="00081FB4" w:rsidP="009B4DE1">
      <w:pPr>
        <w:rPr>
          <w:lang w:val="en-GB" w:eastAsia="en-SG"/>
        </w:rPr>
      </w:pPr>
      <w:r>
        <w:rPr>
          <w:lang w:val="en-GB" w:eastAsia="en-SG"/>
        </w:rPr>
        <w:t>The number of d</w:t>
      </w:r>
      <w:r w:rsidRPr="00081FB4">
        <w:rPr>
          <w:lang w:val="en-GB" w:eastAsia="en-SG"/>
        </w:rPr>
        <w:t xml:space="preserve">ocument </w:t>
      </w:r>
      <w:r>
        <w:rPr>
          <w:lang w:val="en-GB" w:eastAsia="en-SG"/>
        </w:rPr>
        <w:t>d</w:t>
      </w:r>
      <w:r w:rsidRPr="00081FB4">
        <w:rPr>
          <w:lang w:val="en-GB" w:eastAsia="en-SG"/>
        </w:rPr>
        <w:t xml:space="preserve">eficiencies </w:t>
      </w:r>
      <w:r>
        <w:rPr>
          <w:lang w:val="en-GB" w:eastAsia="en-SG"/>
        </w:rPr>
        <w:t>r</w:t>
      </w:r>
      <w:r w:rsidRPr="00081FB4">
        <w:rPr>
          <w:lang w:val="en-GB" w:eastAsia="en-SG"/>
        </w:rPr>
        <w:t xml:space="preserve">equiring </w:t>
      </w:r>
      <w:r>
        <w:rPr>
          <w:lang w:val="en-GB" w:eastAsia="en-SG"/>
        </w:rPr>
        <w:t>c</w:t>
      </w:r>
      <w:r w:rsidRPr="00081FB4">
        <w:rPr>
          <w:lang w:val="en-GB" w:eastAsia="en-SG"/>
        </w:rPr>
        <w:t>hecks</w:t>
      </w:r>
      <w:r>
        <w:rPr>
          <w:lang w:val="en-GB" w:eastAsia="en-SG"/>
        </w:rPr>
        <w:t xml:space="preserve"> indicates how many entities among the Company and its controlled entities currently have deficiencies in their own documentation. Although such administrative lapses are not necessarily connected to ML/TF risk, it may be a general indicator to how well operations and controls in the entity, in particular on documentation issues are working.</w:t>
      </w:r>
    </w:p>
    <w:p w14:paraId="20F80B38" w14:textId="1C44F02A" w:rsidR="00845433" w:rsidRPr="00845433" w:rsidRDefault="00845433" w:rsidP="00845433">
      <w:pPr>
        <w:rPr>
          <w:b/>
          <w:lang w:val="en-GB" w:eastAsia="en-SG"/>
        </w:rPr>
      </w:pPr>
      <w:r w:rsidRPr="00845433">
        <w:rPr>
          <w:b/>
          <w:lang w:val="en-GB" w:eastAsia="en-SG"/>
        </w:rPr>
        <w:t>Section 6b</w:t>
      </w:r>
      <w:r w:rsidR="002F0EA4">
        <w:rPr>
          <w:b/>
          <w:lang w:val="en-GB" w:eastAsia="en-SG"/>
        </w:rPr>
        <w:t>.</w:t>
      </w:r>
      <w:r>
        <w:rPr>
          <w:lang w:val="en-GB" w:eastAsia="en-SG"/>
        </w:rPr>
        <w:t xml:space="preserve"> </w:t>
      </w:r>
      <w:r w:rsidR="002F0EA4">
        <w:t xml:space="preserve">The information in this section is populated by the user. Audit points regarding AML/CFT may indicate different levels of AML/CFT risk. Some of them may </w:t>
      </w:r>
      <w:r w:rsidR="002F0EA4">
        <w:rPr>
          <w:lang w:val="en-GB" w:eastAsia="en-SG"/>
        </w:rPr>
        <w:t>require immediate attention and resolute action.</w:t>
      </w:r>
    </w:p>
    <w:p w14:paraId="2321AD65" w14:textId="48B43D63" w:rsidR="002B282A" w:rsidRDefault="001B2B31" w:rsidP="001B2B31">
      <w:pPr>
        <w:ind w:left="-90"/>
        <w:rPr>
          <w:rFonts w:ascii="Century Gothic" w:hAnsi="Century Gothic"/>
          <w:sz w:val="24"/>
          <w:szCs w:val="24"/>
          <w:lang w:val="en-GB" w:eastAsia="en-SG"/>
        </w:rPr>
      </w:pPr>
      <w:r>
        <w:rPr>
          <w:rFonts w:ascii="Century Gothic" w:hAnsi="Century Gothic"/>
          <w:noProof/>
          <w:sz w:val="24"/>
          <w:szCs w:val="24"/>
          <w:lang w:eastAsia="en-SG"/>
        </w:rPr>
        <w:drawing>
          <wp:inline distT="0" distB="0" distL="0" distR="0" wp14:anchorId="75A5729D" wp14:editId="394DA0A2">
            <wp:extent cx="5727700" cy="901700"/>
            <wp:effectExtent l="0" t="0" r="635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7700" cy="901700"/>
                    </a:xfrm>
                    <a:prstGeom prst="rect">
                      <a:avLst/>
                    </a:prstGeom>
                    <a:noFill/>
                    <a:ln>
                      <a:noFill/>
                    </a:ln>
                  </pic:spPr>
                </pic:pic>
              </a:graphicData>
            </a:graphic>
          </wp:inline>
        </w:drawing>
      </w:r>
    </w:p>
    <w:p w14:paraId="1D6F15DC" w14:textId="49497EE0" w:rsidR="00BA1585" w:rsidRDefault="00A14CC7" w:rsidP="00A05FFF">
      <w:pPr>
        <w:rPr>
          <w:lang w:val="en-GB" w:eastAsia="en-SG"/>
        </w:rPr>
      </w:pPr>
      <w:r w:rsidRPr="00F40A62">
        <w:rPr>
          <w:b/>
          <w:lang w:val="en-GB" w:eastAsia="en-SG"/>
        </w:rPr>
        <w:t>Section 7</w:t>
      </w:r>
      <w:r w:rsidR="00845433">
        <w:rPr>
          <w:b/>
          <w:lang w:val="en-GB" w:eastAsia="en-SG"/>
        </w:rPr>
        <w:t>a</w:t>
      </w:r>
      <w:r w:rsidR="00BA1585">
        <w:rPr>
          <w:b/>
          <w:lang w:val="en-GB" w:eastAsia="en-SG"/>
        </w:rPr>
        <w:t>.</w:t>
      </w:r>
      <w:r>
        <w:rPr>
          <w:lang w:val="en-GB" w:eastAsia="en-SG"/>
        </w:rPr>
        <w:t xml:space="preserve"> </w:t>
      </w:r>
      <w:r w:rsidR="00BA1585">
        <w:t>The information in this section is populated by the user.</w:t>
      </w:r>
      <w:r w:rsidR="00500584">
        <w:t xml:space="preserve"> Introducers are a delivery channel of the Company. The Company receives new clients through introducers and may also be in contact with its clients through introducers.</w:t>
      </w:r>
    </w:p>
    <w:p w14:paraId="358B52D4" w14:textId="3DB32AFE" w:rsidR="00500584" w:rsidRDefault="006222D7" w:rsidP="00A05FFF">
      <w:pPr>
        <w:rPr>
          <w:lang w:val="en-GB" w:eastAsia="en-SG"/>
        </w:rPr>
      </w:pPr>
      <w:r>
        <w:rPr>
          <w:lang w:val="en-GB" w:eastAsia="en-SG"/>
        </w:rPr>
        <w:t>An introducer is likely to introduce a customer from his network</w:t>
      </w:r>
      <w:r w:rsidR="00A14CC7">
        <w:rPr>
          <w:lang w:val="en-GB" w:eastAsia="en-SG"/>
        </w:rPr>
        <w:t>.</w:t>
      </w:r>
      <w:r>
        <w:rPr>
          <w:lang w:val="en-GB" w:eastAsia="en-SG"/>
        </w:rPr>
        <w:t xml:space="preserve"> </w:t>
      </w:r>
      <w:r w:rsidR="00500584">
        <w:rPr>
          <w:lang w:val="en-GB" w:eastAsia="en-SG"/>
        </w:rPr>
        <w:t xml:space="preserve">Thus, the introducer is likely to introduce clients from the country where he is resident or from the same industry sector in which he is active. The Company may wish to monitor </w:t>
      </w:r>
      <w:proofErr w:type="gramStart"/>
      <w:r w:rsidR="00500584">
        <w:rPr>
          <w:lang w:val="en-GB" w:eastAsia="en-SG"/>
        </w:rPr>
        <w:t>introducers</w:t>
      </w:r>
      <w:proofErr w:type="gramEnd"/>
      <w:r w:rsidR="00500584">
        <w:rPr>
          <w:lang w:val="en-GB" w:eastAsia="en-SG"/>
        </w:rPr>
        <w:t xml:space="preserve"> resident in high risk countries/jurisdictions or in sensitive industries more closely.</w:t>
      </w:r>
    </w:p>
    <w:p w14:paraId="45B28F92" w14:textId="4F6A71C8" w:rsidR="00A05FFF" w:rsidRDefault="00500584" w:rsidP="00A05FFF">
      <w:pPr>
        <w:rPr>
          <w:lang w:val="en-GB" w:eastAsia="en-SG"/>
        </w:rPr>
      </w:pPr>
      <w:r w:rsidRPr="00500584">
        <w:rPr>
          <w:b/>
          <w:lang w:val="en-GB" w:eastAsia="en-SG"/>
        </w:rPr>
        <w:t>Section 7</w:t>
      </w:r>
      <w:r w:rsidR="007705B2">
        <w:rPr>
          <w:b/>
          <w:lang w:val="en-GB" w:eastAsia="en-SG"/>
        </w:rPr>
        <w:t>b</w:t>
      </w:r>
      <w:r w:rsidRPr="00500584">
        <w:rPr>
          <w:b/>
          <w:lang w:val="en-GB" w:eastAsia="en-SG"/>
        </w:rPr>
        <w:t>.</w:t>
      </w:r>
      <w:r>
        <w:rPr>
          <w:lang w:val="en-GB" w:eastAsia="en-SG"/>
        </w:rPr>
        <w:t xml:space="preserve"> </w:t>
      </w:r>
      <w:r w:rsidR="006222D7">
        <w:rPr>
          <w:lang w:val="en-GB" w:eastAsia="en-SG"/>
        </w:rPr>
        <w:t xml:space="preserve">The counter represents the </w:t>
      </w:r>
      <w:r>
        <w:rPr>
          <w:lang w:val="en-GB" w:eastAsia="en-SG"/>
        </w:rPr>
        <w:t xml:space="preserve">total </w:t>
      </w:r>
      <w:r w:rsidR="006222D7">
        <w:rPr>
          <w:lang w:val="en-GB" w:eastAsia="en-SG"/>
        </w:rPr>
        <w:t xml:space="preserve">number introducers </w:t>
      </w:r>
      <w:r>
        <w:rPr>
          <w:lang w:val="en-GB" w:eastAsia="en-SG"/>
        </w:rPr>
        <w:t>that are active in at least one</w:t>
      </w:r>
      <w:r w:rsidR="006222D7">
        <w:rPr>
          <w:lang w:val="en-GB" w:eastAsia="en-SG"/>
        </w:rPr>
        <w:t xml:space="preserve"> sensitive industr</w:t>
      </w:r>
      <w:r>
        <w:rPr>
          <w:lang w:val="en-GB" w:eastAsia="en-SG"/>
        </w:rPr>
        <w:t>y</w:t>
      </w:r>
      <w:r w:rsidR="006222D7">
        <w:rPr>
          <w:lang w:val="en-GB" w:eastAsia="en-SG"/>
        </w:rPr>
        <w:t xml:space="preserve">. </w:t>
      </w:r>
      <w:r>
        <w:rPr>
          <w:lang w:val="en-GB" w:eastAsia="en-SG"/>
        </w:rPr>
        <w:t xml:space="preserve">A higher number may not necessarily indicate high risk, because the Company may be very familiar with the respective introducer(s) and their activities. The Company may however wish to assure itself that it has sufficient resources to adequately monitor the </w:t>
      </w:r>
      <w:proofErr w:type="gramStart"/>
      <w:r>
        <w:rPr>
          <w:lang w:val="en-GB" w:eastAsia="en-SG"/>
        </w:rPr>
        <w:t>introducers</w:t>
      </w:r>
      <w:proofErr w:type="gramEnd"/>
      <w:r>
        <w:rPr>
          <w:lang w:val="en-GB" w:eastAsia="en-SG"/>
        </w:rPr>
        <w:t xml:space="preserve"> active in sensitive industries.</w:t>
      </w:r>
    </w:p>
    <w:p w14:paraId="74084410" w14:textId="279553DC" w:rsidR="00A424EA" w:rsidRDefault="00A424EA" w:rsidP="00A424EA">
      <w:pPr>
        <w:rPr>
          <w:lang w:val="en-GB" w:eastAsia="en-SG"/>
        </w:rPr>
      </w:pPr>
      <w:r w:rsidRPr="00F40A62">
        <w:rPr>
          <w:b/>
          <w:lang w:val="en-GB" w:eastAsia="en-SG"/>
        </w:rPr>
        <w:t>Section 7</w:t>
      </w:r>
      <w:r>
        <w:rPr>
          <w:b/>
          <w:lang w:val="en-GB" w:eastAsia="en-SG"/>
        </w:rPr>
        <w:t>c.</w:t>
      </w:r>
      <w:r>
        <w:rPr>
          <w:lang w:val="en-GB" w:eastAsia="en-SG"/>
        </w:rPr>
        <w:t xml:space="preserve"> </w:t>
      </w:r>
      <w:r>
        <w:t>The information in this section is populated by the user.</w:t>
      </w:r>
    </w:p>
    <w:p w14:paraId="7C281C09" w14:textId="730CE74C" w:rsidR="00A424EA" w:rsidRDefault="00A424EA" w:rsidP="00A424EA">
      <w:pPr>
        <w:rPr>
          <w:lang w:val="en-GB" w:eastAsia="en-SG"/>
        </w:rPr>
      </w:pPr>
      <w:r>
        <w:rPr>
          <w:lang w:val="en-GB" w:eastAsia="en-SG"/>
        </w:rPr>
        <w:t>An introducer is likely to introduce a customer from his network. Thus, the introducer is likely to introduce clients from the same industry sector in which he is active. The Company may wish to monitor introducers that are active in sensitive industries more closely.</w:t>
      </w:r>
    </w:p>
    <w:p w14:paraId="2321AD67" w14:textId="54BA790F" w:rsidR="00A14CC7" w:rsidRDefault="001B2B31" w:rsidP="00332B91">
      <w:pPr>
        <w:ind w:left="2552"/>
        <w:rPr>
          <w:rFonts w:ascii="Century Gothic" w:hAnsi="Century Gothic"/>
          <w:b/>
          <w:sz w:val="24"/>
          <w:szCs w:val="24"/>
          <w:u w:val="single"/>
          <w:lang w:val="en-GB" w:eastAsia="en-SG"/>
        </w:rPr>
      </w:pPr>
      <w:r>
        <w:rPr>
          <w:rFonts w:ascii="Century Gothic" w:hAnsi="Century Gothic"/>
          <w:b/>
          <w:noProof/>
          <w:sz w:val="24"/>
          <w:szCs w:val="24"/>
          <w:u w:val="single"/>
          <w:lang w:eastAsia="en-SG"/>
        </w:rPr>
        <w:drawing>
          <wp:inline distT="0" distB="0" distL="0" distR="0" wp14:anchorId="074CC623" wp14:editId="264D0D56">
            <wp:extent cx="1739900" cy="1046659"/>
            <wp:effectExtent l="0" t="0" r="0" b="127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70607" cy="1065131"/>
                    </a:xfrm>
                    <a:prstGeom prst="rect">
                      <a:avLst/>
                    </a:prstGeom>
                    <a:noFill/>
                    <a:ln>
                      <a:noFill/>
                    </a:ln>
                  </pic:spPr>
                </pic:pic>
              </a:graphicData>
            </a:graphic>
          </wp:inline>
        </w:drawing>
      </w:r>
    </w:p>
    <w:p w14:paraId="2321AD68" w14:textId="14CB276B" w:rsidR="005B5124" w:rsidRDefault="00332B91" w:rsidP="00213BE9">
      <w:pPr>
        <w:rPr>
          <w:lang w:val="en-GB" w:eastAsia="en-SG"/>
        </w:rPr>
      </w:pPr>
      <w:r>
        <w:rPr>
          <w:b/>
          <w:lang w:val="en-GB" w:eastAsia="en-SG"/>
        </w:rPr>
        <w:t>Section 7</w:t>
      </w:r>
      <w:r w:rsidR="007705B2">
        <w:rPr>
          <w:b/>
          <w:lang w:val="en-GB" w:eastAsia="en-SG"/>
        </w:rPr>
        <w:t>d</w:t>
      </w:r>
      <w:r w:rsidR="00BA1585">
        <w:rPr>
          <w:b/>
          <w:lang w:val="en-GB" w:eastAsia="en-SG"/>
        </w:rPr>
        <w:t>.</w:t>
      </w:r>
      <w:r>
        <w:rPr>
          <w:lang w:val="en-GB" w:eastAsia="en-SG"/>
        </w:rPr>
        <w:t xml:space="preserve"> </w:t>
      </w:r>
      <w:r w:rsidR="00500584">
        <w:rPr>
          <w:lang w:val="en-GB" w:eastAsia="en-SG"/>
        </w:rPr>
        <w:t>The colour coding shows the</w:t>
      </w:r>
      <w:r>
        <w:rPr>
          <w:lang w:val="en-GB" w:eastAsia="en-SG"/>
        </w:rPr>
        <w:t xml:space="preserve"> frequency of sensitive industries. Red represent</w:t>
      </w:r>
      <w:r w:rsidR="00500584">
        <w:rPr>
          <w:lang w:val="en-GB" w:eastAsia="en-SG"/>
        </w:rPr>
        <w:t>s</w:t>
      </w:r>
      <w:r>
        <w:rPr>
          <w:lang w:val="en-GB" w:eastAsia="en-SG"/>
        </w:rPr>
        <w:t xml:space="preserve"> the most common and green represent</w:t>
      </w:r>
      <w:r w:rsidR="00473D75">
        <w:rPr>
          <w:lang w:val="en-GB" w:eastAsia="en-SG"/>
        </w:rPr>
        <w:t>s</w:t>
      </w:r>
      <w:r>
        <w:rPr>
          <w:lang w:val="en-GB" w:eastAsia="en-SG"/>
        </w:rPr>
        <w:t xml:space="preserve"> the le</w:t>
      </w:r>
      <w:r w:rsidR="006777E9">
        <w:rPr>
          <w:lang w:val="en-GB" w:eastAsia="en-SG"/>
        </w:rPr>
        <w:t>a</w:t>
      </w:r>
      <w:r>
        <w:rPr>
          <w:lang w:val="en-GB" w:eastAsia="en-SG"/>
        </w:rPr>
        <w:t>st</w:t>
      </w:r>
      <w:r w:rsidR="00473D75">
        <w:rPr>
          <w:lang w:val="en-GB" w:eastAsia="en-SG"/>
        </w:rPr>
        <w:t xml:space="preserve"> common sensitive industries among the introducers</w:t>
      </w:r>
      <w:r>
        <w:rPr>
          <w:lang w:val="en-GB" w:eastAsia="en-SG"/>
        </w:rPr>
        <w:t>.</w:t>
      </w:r>
      <w:r w:rsidR="00473D75">
        <w:rPr>
          <w:lang w:val="en-GB" w:eastAsia="en-SG"/>
        </w:rPr>
        <w:t xml:space="preserve"> Red does not necessarily indicate high risk. The Company may however wish to assure that it is sufficiently familiar with the sensitive industries highlighted.</w:t>
      </w:r>
    </w:p>
    <w:p w14:paraId="57D72266" w14:textId="3095FE8D" w:rsidR="00332B91" w:rsidRDefault="00FE1217" w:rsidP="00213BE9">
      <w:pPr>
        <w:rPr>
          <w:lang w:val="en-GB" w:eastAsia="en-SG"/>
        </w:rPr>
      </w:pPr>
      <w:r>
        <w:rPr>
          <w:noProof/>
          <w:lang w:eastAsia="en-SG"/>
        </w:rPr>
        <w:drawing>
          <wp:inline distT="0" distB="0" distL="0" distR="0" wp14:anchorId="6116F689" wp14:editId="36BD04A6">
            <wp:extent cx="5727700" cy="958850"/>
            <wp:effectExtent l="0" t="0" r="635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7700" cy="958850"/>
                    </a:xfrm>
                    <a:prstGeom prst="rect">
                      <a:avLst/>
                    </a:prstGeom>
                    <a:noFill/>
                    <a:ln>
                      <a:noFill/>
                    </a:ln>
                  </pic:spPr>
                </pic:pic>
              </a:graphicData>
            </a:graphic>
          </wp:inline>
        </w:drawing>
      </w:r>
    </w:p>
    <w:p w14:paraId="549D357F" w14:textId="58D60A80" w:rsidR="00E351C3" w:rsidRDefault="00A14CC7" w:rsidP="00213BE9">
      <w:pPr>
        <w:rPr>
          <w:lang w:val="en-GB" w:eastAsia="en-SG"/>
        </w:rPr>
      </w:pPr>
      <w:r w:rsidRPr="005C0300">
        <w:rPr>
          <w:b/>
          <w:lang w:val="en-GB" w:eastAsia="en-SG"/>
        </w:rPr>
        <w:t>Section 8</w:t>
      </w:r>
      <w:r w:rsidR="00E351C3">
        <w:rPr>
          <w:b/>
          <w:lang w:val="en-GB" w:eastAsia="en-SG"/>
        </w:rPr>
        <w:t>a.</w:t>
      </w:r>
      <w:r>
        <w:rPr>
          <w:lang w:val="en-GB" w:eastAsia="en-SG"/>
        </w:rPr>
        <w:t xml:space="preserve"> </w:t>
      </w:r>
      <w:r w:rsidR="00E351C3">
        <w:rPr>
          <w:lang w:val="en-GB" w:eastAsia="en-SG"/>
        </w:rPr>
        <w:t xml:space="preserve">This section provides information on the introducers’ relationships to the Company and its controlled entities. In the colour coding regarding AUM, red indicates the introducer having introduced the highest amount of AUM whereas green indicates the introducer having introduced the least amount of AUM. Red does not </w:t>
      </w:r>
      <w:r w:rsidR="00EA1106">
        <w:rPr>
          <w:lang w:val="en-GB" w:eastAsia="en-SG"/>
        </w:rPr>
        <w:t>necessarily indicate high risk. Although the Company may also wish to focus attention on the introducers introducing high amounts of AUM, the number of clients and, most of all, the ML/TF risk of the individual clients may be more important.</w:t>
      </w:r>
    </w:p>
    <w:p w14:paraId="3104F0CF" w14:textId="1DD3082C" w:rsidR="00FE1217" w:rsidRDefault="00FE1217" w:rsidP="00213BE9">
      <w:pPr>
        <w:rPr>
          <w:lang w:val="en-GB" w:eastAsia="en-SG"/>
        </w:rPr>
      </w:pPr>
      <w:r w:rsidRPr="00FE1217">
        <w:rPr>
          <w:b/>
          <w:lang w:val="en-GB" w:eastAsia="en-SG"/>
        </w:rPr>
        <w:t>Section 8b.</w:t>
      </w:r>
      <w:r>
        <w:rPr>
          <w:lang w:val="en-GB" w:eastAsia="en-SG"/>
        </w:rPr>
        <w:t xml:space="preserve"> This section provides the total AUM introduced along with the ratio of total AUM introduced.</w:t>
      </w:r>
      <w:r w:rsidR="00850563">
        <w:rPr>
          <w:lang w:val="en-GB" w:eastAsia="en-SG"/>
        </w:rPr>
        <w:t xml:space="preserve"> A high amount of introduced AUM and/or a high ratio of introduced AUM does not necessarily indicate high risk. However, in this case, the Company may wish to allocate more resources to monitoring the introducers.</w:t>
      </w:r>
    </w:p>
    <w:p w14:paraId="41002AAD" w14:textId="79685139" w:rsidR="00FE1217" w:rsidRDefault="00FE1217" w:rsidP="00213BE9">
      <w:pPr>
        <w:rPr>
          <w:lang w:val="en-GB" w:eastAsia="en-SG"/>
        </w:rPr>
      </w:pPr>
      <w:r w:rsidRPr="00FE1217">
        <w:rPr>
          <w:b/>
          <w:lang w:val="en-GB" w:eastAsia="en-SG"/>
        </w:rPr>
        <w:t>Section 9a.</w:t>
      </w:r>
      <w:r>
        <w:rPr>
          <w:lang w:val="en-GB" w:eastAsia="en-SG"/>
        </w:rPr>
        <w:t xml:space="preserve"> </w:t>
      </w:r>
      <w:r w:rsidR="003B0EAC">
        <w:t>This section displays the introducer’s most favoured choice of entity.</w:t>
      </w:r>
    </w:p>
    <w:p w14:paraId="2321AD6B" w14:textId="3B62B0F5" w:rsidR="004B1B39" w:rsidRDefault="00FE1217" w:rsidP="00B5317D">
      <w:pPr>
        <w:rPr>
          <w:rFonts w:ascii="Century Gothic" w:hAnsi="Century Gothic"/>
          <w:sz w:val="24"/>
          <w:szCs w:val="24"/>
          <w:lang w:val="en-GB" w:eastAsia="en-SG"/>
        </w:rPr>
      </w:pPr>
      <w:r>
        <w:rPr>
          <w:rFonts w:ascii="Century Gothic" w:hAnsi="Century Gothic"/>
          <w:noProof/>
          <w:sz w:val="24"/>
          <w:szCs w:val="24"/>
          <w:lang w:eastAsia="en-SG"/>
        </w:rPr>
        <w:drawing>
          <wp:inline distT="0" distB="0" distL="0" distR="0" wp14:anchorId="36887CC1" wp14:editId="462244B0">
            <wp:extent cx="2781300" cy="859339"/>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85372" cy="860597"/>
                    </a:xfrm>
                    <a:prstGeom prst="rect">
                      <a:avLst/>
                    </a:prstGeom>
                    <a:noFill/>
                    <a:ln>
                      <a:noFill/>
                    </a:ln>
                  </pic:spPr>
                </pic:pic>
              </a:graphicData>
            </a:graphic>
          </wp:inline>
        </w:drawing>
      </w:r>
    </w:p>
    <w:p w14:paraId="5863C84C" w14:textId="0C01ED7A" w:rsidR="00EA1106" w:rsidRDefault="002221C7" w:rsidP="00E351C3">
      <w:pPr>
        <w:rPr>
          <w:lang w:val="en-GB" w:eastAsia="en-SG"/>
        </w:rPr>
      </w:pPr>
      <w:r w:rsidRPr="00F11B20">
        <w:rPr>
          <w:b/>
          <w:lang w:val="en-GB" w:eastAsia="en-SG"/>
        </w:rPr>
        <w:t>Section 9</w:t>
      </w:r>
      <w:r w:rsidR="00FE1217">
        <w:rPr>
          <w:b/>
          <w:lang w:val="en-GB" w:eastAsia="en-SG"/>
        </w:rPr>
        <w:t>b</w:t>
      </w:r>
      <w:r w:rsidR="00EA1106">
        <w:rPr>
          <w:b/>
          <w:lang w:val="en-GB" w:eastAsia="en-SG"/>
        </w:rPr>
        <w:t>.</w:t>
      </w:r>
      <w:r>
        <w:rPr>
          <w:lang w:val="en-GB" w:eastAsia="en-SG"/>
        </w:rPr>
        <w:t xml:space="preserve"> </w:t>
      </w:r>
      <w:r w:rsidR="00EA1106">
        <w:rPr>
          <w:lang w:val="en-GB" w:eastAsia="en-SG"/>
        </w:rPr>
        <w:t xml:space="preserve">This section </w:t>
      </w:r>
      <w:r>
        <w:rPr>
          <w:lang w:val="en-GB" w:eastAsia="en-SG"/>
        </w:rPr>
        <w:t xml:space="preserve">shows the most popular entity within the CMI to introducers. </w:t>
      </w:r>
      <w:r w:rsidR="00EA1106">
        <w:rPr>
          <w:lang w:val="en-GB" w:eastAsia="en-SG"/>
        </w:rPr>
        <w:t>Red may not necessarily indicate high risk. The AML/CFT risk may significantly depend on the specific introducers the entity works with. Nonetheless, the Company may wish to assure that each entity has sufficient resources to work with and monitor the introducers it works with.</w:t>
      </w:r>
    </w:p>
    <w:p w14:paraId="70443932" w14:textId="36911DF9" w:rsidR="007456A9" w:rsidRDefault="00F85384" w:rsidP="00E351C3">
      <w:pPr>
        <w:rPr>
          <w:lang w:val="en-GB" w:eastAsia="en-SG"/>
        </w:rPr>
      </w:pPr>
      <w:r>
        <w:rPr>
          <w:noProof/>
          <w:lang w:eastAsia="en-SG"/>
        </w:rPr>
        <w:drawing>
          <wp:inline distT="0" distB="0" distL="0" distR="0" wp14:anchorId="0C3799A8" wp14:editId="477E79BB">
            <wp:extent cx="5760720" cy="256032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2560320"/>
                    </a:xfrm>
                    <a:prstGeom prst="rect">
                      <a:avLst/>
                    </a:prstGeom>
                    <a:noFill/>
                    <a:ln>
                      <a:noFill/>
                    </a:ln>
                  </pic:spPr>
                </pic:pic>
              </a:graphicData>
            </a:graphic>
          </wp:inline>
        </w:drawing>
      </w:r>
    </w:p>
    <w:p w14:paraId="37A70248" w14:textId="7D6CB17F" w:rsidR="00B340D2" w:rsidRDefault="00B340D2" w:rsidP="00E351C3">
      <w:pPr>
        <w:rPr>
          <w:lang w:val="en-GB" w:eastAsia="en-SG"/>
        </w:rPr>
      </w:pPr>
      <w:r w:rsidRPr="002A737B">
        <w:rPr>
          <w:b/>
          <w:lang w:val="en-GB" w:eastAsia="en-SG"/>
        </w:rPr>
        <w:t>Section 10.</w:t>
      </w:r>
      <w:r>
        <w:rPr>
          <w:lang w:val="en-GB" w:eastAsia="en-SG"/>
        </w:rPr>
        <w:t xml:space="preserve"> The concentration indicates the overall exposure of the Company and its controlled entities have to countries/jurisdictions: where the Company and its controlled entities are incorporated, where the Company and its controlled entities are operating, </w:t>
      </w:r>
      <w:r w:rsidR="002A737B">
        <w:rPr>
          <w:lang w:val="en-GB" w:eastAsia="en-SG"/>
        </w:rPr>
        <w:t>where the AUM that the Company and its controlled entities are managing is booked and the residency of the introducers. Red indicates the country/jurisdiction the Company and its entities are most connected to, whereas green indicates the jurisdictions they are least connected to. Red may not necessarily indicate high risk. The risk may greatly depend on the respective country/jurisdiction risk. (See JRAM.) The Company may however wish to assure that it is sufficiently familiar with the countries/jurisdictions, in particular the countries/jurisdictions the Company and its controlled entities are most connected to.</w:t>
      </w:r>
    </w:p>
    <w:p w14:paraId="29883780" w14:textId="7ECC4CFD" w:rsidR="007456A9" w:rsidRDefault="007456A9" w:rsidP="007456A9">
      <w:r w:rsidRPr="00DA0562">
        <w:rPr>
          <w:b/>
        </w:rPr>
        <w:t>Section 11.</w:t>
      </w:r>
      <w:r>
        <w:t xml:space="preserve"> The colour coding in this section shows in which jurisdiction most of entities of the Company and its controlled entities are incorporated. Red highlights the country/jurisdiction where the most entities are incorporated. In most cases, the AML/CFT regulations of that jurisdiction will apply to the entity. Red does thus not necessarily indicate a high ML/TF risk, but the Company may wish to put most emphasis on ensuring that the AML/CFT regulations of the countries/jurisdictions where most entities are incorporated are robust.</w:t>
      </w:r>
    </w:p>
    <w:p w14:paraId="69C60536" w14:textId="0A6FD1B2" w:rsidR="007456A9" w:rsidRDefault="007456A9" w:rsidP="007456A9">
      <w:pPr>
        <w:rPr>
          <w:lang w:val="en-GB" w:eastAsia="en-SG"/>
        </w:rPr>
      </w:pPr>
      <w:r w:rsidRPr="00DA0562">
        <w:rPr>
          <w:b/>
        </w:rPr>
        <w:t>Section 12.</w:t>
      </w:r>
      <w:r>
        <w:t xml:space="preserve"> The colour coding in this section shows the jurisdictions in which the Company and its controlled entities operate most of all. Red highlights the country/jurisdiction where they are most active. Considering the fact that the Company or entity active will most of all be subject to its home AML/CFT regulations, red does thus not necessarily indicate high ML/TF risk. The Company may however want to take the ML/TF risk exposure of those countries into consideration, in particular with regards to corruption and tax risk.</w:t>
      </w:r>
    </w:p>
    <w:p w14:paraId="6CC2CF0B" w14:textId="1E7FDE5C" w:rsidR="007456A9" w:rsidRDefault="007456A9" w:rsidP="007456A9">
      <w:pPr>
        <w:rPr>
          <w:lang w:val="en-GB" w:eastAsia="en-SG"/>
        </w:rPr>
      </w:pPr>
      <w:r>
        <w:rPr>
          <w:b/>
          <w:lang w:val="en-GB" w:eastAsia="en-SG"/>
        </w:rPr>
        <w:t xml:space="preserve">Section 13. </w:t>
      </w:r>
      <w:r w:rsidRPr="004C7C5D">
        <w:rPr>
          <w:lang w:val="en-GB" w:eastAsia="en-SG"/>
        </w:rPr>
        <w:t>The colour coding</w:t>
      </w:r>
      <w:r>
        <w:rPr>
          <w:b/>
          <w:lang w:val="en-GB" w:eastAsia="en-SG"/>
        </w:rPr>
        <w:t xml:space="preserve"> </w:t>
      </w:r>
      <w:r>
        <w:rPr>
          <w:lang w:val="en-GB" w:eastAsia="en-SG"/>
        </w:rPr>
        <w:t>shows the most popular jurisdictions for booking centres, on the one hand, the most popular jurisdiction of the primary booking centres and, on the other hand, of all booking centres. Red indicates the most popular countries/jurisdictions of the booking centres. Red does thus not necessarily indicate high risk because the local AML/CFT regulations of the booking centre will apply to the respective custodians. The Company may however wish to assure itself of that the AML/CFT regulations of the most popular booking centres are robust; for example considering the AML/CFT risk in the JRAM.</w:t>
      </w:r>
    </w:p>
    <w:p w14:paraId="6068A4D4" w14:textId="3B0EEA14" w:rsidR="007456A9" w:rsidRDefault="00F85384" w:rsidP="00E351C3">
      <w:pPr>
        <w:rPr>
          <w:lang w:val="en-GB" w:eastAsia="en-SG"/>
        </w:rPr>
      </w:pPr>
      <w:r w:rsidRPr="00F85384">
        <w:rPr>
          <w:b/>
          <w:lang w:val="en-GB" w:eastAsia="en-SG"/>
        </w:rPr>
        <w:t>Section 14.</w:t>
      </w:r>
      <w:r>
        <w:rPr>
          <w:lang w:val="en-GB" w:eastAsia="en-SG"/>
        </w:rPr>
        <w:t xml:space="preserve"> </w:t>
      </w:r>
      <w:r w:rsidR="00A424EA">
        <w:rPr>
          <w:lang w:val="en-GB" w:eastAsia="en-SG"/>
        </w:rPr>
        <w:t>The colour coding highlights in what countries/jurisdictions most introducers are resident. Red indicates the country/jurisdiction in which the highest number of introducers are resident; green indicates the countries/jurisdictions in which the lowest number of introducers are resident. Red does not necessarily indicate high risk. The AML/CFT risk greatly depends on the specific country/jurisdiction. The Company may wish to assure itself that it is sufficiently familiar with the respective countries/jurisdictions, in particular countries/jurisdictions with many introducers, taking the ML/TF risk of the country/jurisdiction (see JRAM) into consideration.</w:t>
      </w:r>
    </w:p>
    <w:p w14:paraId="2321AD6F" w14:textId="0100D847" w:rsidR="00D55616" w:rsidRDefault="009B4DE1" w:rsidP="00F11B20">
      <w:pPr>
        <w:pStyle w:val="Heading2"/>
      </w:pPr>
      <w:bookmarkStart w:id="15" w:name="_Toc425093416"/>
      <w:r>
        <w:t>Customer</w:t>
      </w:r>
      <w:r w:rsidR="000948EB" w:rsidRPr="00F11B20">
        <w:t xml:space="preserve"> </w:t>
      </w:r>
      <w:r w:rsidR="00D55616" w:rsidRPr="00F11B20">
        <w:t>Risk Analysis Module</w:t>
      </w:r>
      <w:bookmarkEnd w:id="15"/>
    </w:p>
    <w:p w14:paraId="39D0B71A" w14:textId="77777777" w:rsidR="00327CC2" w:rsidRDefault="005E1E5B" w:rsidP="00406E1F">
      <w:pPr>
        <w:rPr>
          <w:lang w:val="en-GB"/>
        </w:rPr>
      </w:pPr>
      <w:r w:rsidRPr="00054B8A">
        <w:t xml:space="preserve">The Risk </w:t>
      </w:r>
      <w:r>
        <w:t xml:space="preserve">Customer Risk Analysis Module (“CRAM”) </w:t>
      </w:r>
      <w:r w:rsidRPr="00054B8A">
        <w:t>presents an overview of the most important ML/TF risk aspect</w:t>
      </w:r>
      <w:r>
        <w:t>s the Company is exposed to</w:t>
      </w:r>
      <w:r w:rsidR="00327CC2">
        <w:t xml:space="preserve"> from its customers</w:t>
      </w:r>
      <w:r>
        <w:t>.</w:t>
      </w:r>
      <w:r w:rsidR="00327CC2">
        <w:t xml:space="preserve"> </w:t>
      </w:r>
      <w:r w:rsidR="00406E1F" w:rsidRPr="004D4810">
        <w:rPr>
          <w:lang w:val="en-GB"/>
        </w:rPr>
        <w:t xml:space="preserve">The objective of the CRAM is </w:t>
      </w:r>
      <w:r w:rsidR="00327CC2">
        <w:rPr>
          <w:lang w:val="en-GB"/>
        </w:rPr>
        <w:t>to give</w:t>
      </w:r>
      <w:r w:rsidR="00406E1F" w:rsidRPr="004D4810">
        <w:rPr>
          <w:lang w:val="en-GB"/>
        </w:rPr>
        <w:t xml:space="preserve"> an overview of where the customer risk is concentrated. </w:t>
      </w:r>
    </w:p>
    <w:p w14:paraId="67BCBB99" w14:textId="4113AAB4" w:rsidR="002C0B36" w:rsidRDefault="002C0B36" w:rsidP="002A4158">
      <w:pPr>
        <w:pStyle w:val="Heading3"/>
        <w:rPr>
          <w:lang w:eastAsia="en-SG"/>
        </w:rPr>
      </w:pPr>
      <w:bookmarkStart w:id="16" w:name="_Understanding_the_Customer"/>
      <w:bookmarkStart w:id="17" w:name="_Toc425093417"/>
      <w:bookmarkEnd w:id="16"/>
      <w:r>
        <w:rPr>
          <w:lang w:eastAsia="en-SG"/>
        </w:rPr>
        <w:t>Required Information</w:t>
      </w:r>
      <w:bookmarkEnd w:id="17"/>
    </w:p>
    <w:p w14:paraId="0E16E8D7" w14:textId="7EA66978" w:rsidR="00327CC2" w:rsidRDefault="00327CC2" w:rsidP="00327CC2">
      <w:pPr>
        <w:rPr>
          <w:lang w:val="en-GB" w:eastAsia="en-SG"/>
        </w:rPr>
      </w:pPr>
      <w:r>
        <w:rPr>
          <w:lang w:eastAsia="en-SG"/>
        </w:rPr>
        <w:t xml:space="preserve">The CRAM provides for one customer and one beneficial owner </w:t>
      </w:r>
      <w:r w:rsidR="002E7DD8">
        <w:rPr>
          <w:lang w:eastAsia="en-SG"/>
        </w:rPr>
        <w:t xml:space="preserve">(“B.O.”) </w:t>
      </w:r>
      <w:r>
        <w:rPr>
          <w:lang w:eastAsia="en-SG"/>
        </w:rPr>
        <w:t xml:space="preserve">for every customer relationship of the Company. </w:t>
      </w:r>
      <w:r>
        <w:rPr>
          <w:lang w:val="en-GB" w:eastAsia="en-SG"/>
        </w:rPr>
        <w:t xml:space="preserve">Where more than one individual or entity qualifies as the customer, the details of the customer or </w:t>
      </w:r>
      <w:r w:rsidR="002E7DD8">
        <w:rPr>
          <w:lang w:val="en-GB" w:eastAsia="en-SG"/>
        </w:rPr>
        <w:t>B.O.</w:t>
      </w:r>
      <w:r>
        <w:rPr>
          <w:lang w:val="en-GB" w:eastAsia="en-SG"/>
        </w:rPr>
        <w:t xml:space="preserve"> considered to be the highest ML/TF risk should be introduced in order to highlight the risks.</w:t>
      </w:r>
    </w:p>
    <w:p w14:paraId="4A587D30" w14:textId="2D3AA568" w:rsidR="003F3F3E" w:rsidRPr="00327CC2" w:rsidRDefault="003F3F3E" w:rsidP="00327CC2">
      <w:pPr>
        <w:rPr>
          <w:lang w:eastAsia="en-SG"/>
        </w:rPr>
      </w:pPr>
      <w:r>
        <w:rPr>
          <w:lang w:eastAsia="en-SG"/>
        </w:rPr>
        <w:t>Where the customer is the B.O., the Company must fill in the data on the customer and on the B.O.</w:t>
      </w:r>
    </w:p>
    <w:p w14:paraId="2321AD71" w14:textId="2DAE7963" w:rsidR="00363DCE" w:rsidRDefault="009B4DE1" w:rsidP="009B4DE1">
      <w:pPr>
        <w:rPr>
          <w:rFonts w:ascii="Century Gothic" w:hAnsi="Century Gothic"/>
          <w:sz w:val="24"/>
          <w:szCs w:val="24"/>
          <w:lang w:val="en-GB" w:eastAsia="en-SG"/>
        </w:rPr>
      </w:pPr>
      <w:r>
        <w:rPr>
          <w:lang w:val="en-GB"/>
        </w:rPr>
        <w:t>The following customer information must be inserted into CRAM for the analysis of its ML/TF risk</w:t>
      </w:r>
      <w:r w:rsidR="00363DCE">
        <w:rPr>
          <w:rFonts w:ascii="Century Gothic" w:hAnsi="Century Gothic"/>
          <w:sz w:val="24"/>
          <w:szCs w:val="24"/>
          <w:lang w:val="en-GB" w:eastAsia="en-SG"/>
        </w:rPr>
        <w:t>:</w:t>
      </w:r>
    </w:p>
    <w:p w14:paraId="2321AD72" w14:textId="067D4042" w:rsidR="005D246D" w:rsidRPr="009B4DE1" w:rsidRDefault="009B4DE1" w:rsidP="00B172D9">
      <w:pPr>
        <w:pStyle w:val="ListParagraph"/>
        <w:numPr>
          <w:ilvl w:val="0"/>
          <w:numId w:val="8"/>
        </w:numPr>
        <w:rPr>
          <w:lang w:val="en-GB" w:eastAsia="en-SG"/>
        </w:rPr>
      </w:pPr>
      <w:r w:rsidRPr="009B4DE1">
        <w:rPr>
          <w:lang w:val="en-GB"/>
        </w:rPr>
        <w:t xml:space="preserve">Row 3 </w:t>
      </w:r>
      <w:r w:rsidR="000641B0">
        <w:rPr>
          <w:lang w:val="en-GB"/>
        </w:rPr>
        <w:t xml:space="preserve">(column </w:t>
      </w:r>
      <w:r w:rsidR="00327CC2">
        <w:rPr>
          <w:lang w:val="en-GB"/>
        </w:rPr>
        <w:t>D</w:t>
      </w:r>
      <w:r w:rsidR="000641B0" w:rsidRPr="009B4DE1">
        <w:rPr>
          <w:lang w:val="en-GB"/>
        </w:rPr>
        <w:t xml:space="preserve"> </w:t>
      </w:r>
      <w:proofErr w:type="gramStart"/>
      <w:r w:rsidR="000641B0" w:rsidRPr="009B4DE1">
        <w:rPr>
          <w:lang w:val="en-GB"/>
        </w:rPr>
        <w:t>et</w:t>
      </w:r>
      <w:proofErr w:type="gramEnd"/>
      <w:r w:rsidR="000641B0" w:rsidRPr="009B4DE1">
        <w:rPr>
          <w:lang w:val="en-GB"/>
        </w:rPr>
        <w:t xml:space="preserve"> seqq.)</w:t>
      </w:r>
      <w:r w:rsidR="00327CC2">
        <w:rPr>
          <w:lang w:val="en-GB"/>
        </w:rPr>
        <w:t>:</w:t>
      </w:r>
      <w:r w:rsidR="000641B0">
        <w:rPr>
          <w:lang w:val="en-GB"/>
        </w:rPr>
        <w:t xml:space="preserve"> </w:t>
      </w:r>
      <w:r w:rsidRPr="009B4DE1">
        <w:rPr>
          <w:lang w:val="en-GB"/>
        </w:rPr>
        <w:t xml:space="preserve">The name of the </w:t>
      </w:r>
      <w:r w:rsidR="00327CC2">
        <w:rPr>
          <w:lang w:val="en-GB"/>
        </w:rPr>
        <w:t>c</w:t>
      </w:r>
      <w:r w:rsidRPr="009B4DE1">
        <w:rPr>
          <w:lang w:val="en-GB"/>
        </w:rPr>
        <w:t>ustomer/</w:t>
      </w:r>
      <w:r w:rsidR="00327CC2">
        <w:rPr>
          <w:lang w:val="en-GB"/>
        </w:rPr>
        <w:t>c</w:t>
      </w:r>
      <w:r w:rsidRPr="009B4DE1">
        <w:rPr>
          <w:lang w:val="en-GB"/>
        </w:rPr>
        <w:t>lient</w:t>
      </w:r>
      <w:r w:rsidR="005D246D" w:rsidRPr="009B4DE1">
        <w:rPr>
          <w:lang w:val="en-GB" w:eastAsia="en-SG"/>
        </w:rPr>
        <w:t>;</w:t>
      </w:r>
      <w:r w:rsidR="00327CC2">
        <w:rPr>
          <w:lang w:val="en-GB" w:eastAsia="en-SG"/>
        </w:rPr>
        <w:t xml:space="preserve"> All customers of the Company should be listed, each in a separate column;</w:t>
      </w:r>
      <w:r w:rsidR="00327CC2">
        <w:rPr>
          <w:lang w:val="en-GB" w:eastAsia="en-SG"/>
        </w:rPr>
        <w:tab/>
      </w:r>
      <w:r w:rsidR="00327CC2">
        <w:rPr>
          <w:lang w:val="en-GB" w:eastAsia="en-SG"/>
        </w:rPr>
        <w:br/>
        <w:t xml:space="preserve">The customer is the individual or entity for whom the Company is managing assets or to whom the Company provides financial advice. </w:t>
      </w:r>
    </w:p>
    <w:p w14:paraId="2321AD73" w14:textId="61189CC1" w:rsidR="00363DCE" w:rsidRPr="009B4DE1" w:rsidRDefault="009B4DE1" w:rsidP="00B172D9">
      <w:pPr>
        <w:pStyle w:val="ListParagraph"/>
        <w:numPr>
          <w:ilvl w:val="0"/>
          <w:numId w:val="8"/>
        </w:numPr>
        <w:rPr>
          <w:lang w:val="en-GB" w:eastAsia="en-SG"/>
        </w:rPr>
      </w:pPr>
      <w:r>
        <w:rPr>
          <w:lang w:val="en-GB"/>
        </w:rPr>
        <w:t>Row 4</w:t>
      </w:r>
      <w:r w:rsidRPr="009B4DE1">
        <w:rPr>
          <w:lang w:val="en-GB"/>
        </w:rPr>
        <w:t xml:space="preserve"> </w:t>
      </w:r>
      <w:r w:rsidR="000641B0">
        <w:rPr>
          <w:lang w:val="en-GB"/>
        </w:rPr>
        <w:t xml:space="preserve">(column </w:t>
      </w:r>
      <w:r w:rsidR="00327CC2">
        <w:rPr>
          <w:lang w:val="en-GB"/>
        </w:rPr>
        <w:t>D</w:t>
      </w:r>
      <w:r w:rsidR="000641B0" w:rsidRPr="009B4DE1">
        <w:rPr>
          <w:lang w:val="en-GB"/>
        </w:rPr>
        <w:t xml:space="preserve"> et seqq.)</w:t>
      </w:r>
      <w:r w:rsidR="00820216">
        <w:rPr>
          <w:lang w:val="en-GB"/>
        </w:rPr>
        <w:t>:</w:t>
      </w:r>
      <w:r w:rsidR="000641B0">
        <w:rPr>
          <w:lang w:val="en-GB"/>
        </w:rPr>
        <w:t xml:space="preserve"> </w:t>
      </w:r>
      <w:r w:rsidR="00363DCE" w:rsidRPr="009B4DE1">
        <w:rPr>
          <w:lang w:val="en-GB" w:eastAsia="en-SG"/>
        </w:rPr>
        <w:t>The nationality of the customer</w:t>
      </w:r>
      <w:r w:rsidR="00820216">
        <w:rPr>
          <w:lang w:val="en-GB" w:eastAsia="en-SG"/>
        </w:rPr>
        <w:t>, in case of a company the country of incorporation</w:t>
      </w:r>
      <w:r w:rsidR="005D246D" w:rsidRPr="009B4DE1">
        <w:rPr>
          <w:lang w:val="en-GB" w:eastAsia="en-SG"/>
        </w:rPr>
        <w:t>;</w:t>
      </w:r>
    </w:p>
    <w:p w14:paraId="2321AD74" w14:textId="75A897EF" w:rsidR="005D246D" w:rsidRPr="009B4DE1" w:rsidRDefault="009B4DE1" w:rsidP="00B172D9">
      <w:pPr>
        <w:pStyle w:val="ListParagraph"/>
        <w:numPr>
          <w:ilvl w:val="0"/>
          <w:numId w:val="8"/>
        </w:numPr>
        <w:rPr>
          <w:lang w:val="en-GB" w:eastAsia="en-SG"/>
        </w:rPr>
      </w:pPr>
      <w:r>
        <w:rPr>
          <w:lang w:val="en-GB"/>
        </w:rPr>
        <w:t>Row 5</w:t>
      </w:r>
      <w:r w:rsidRPr="009B4DE1">
        <w:rPr>
          <w:lang w:val="en-GB"/>
        </w:rPr>
        <w:t xml:space="preserve"> </w:t>
      </w:r>
      <w:r w:rsidR="000641B0">
        <w:rPr>
          <w:lang w:val="en-GB"/>
        </w:rPr>
        <w:t xml:space="preserve">(column </w:t>
      </w:r>
      <w:r w:rsidR="00327CC2">
        <w:rPr>
          <w:lang w:val="en-GB"/>
        </w:rPr>
        <w:t>D</w:t>
      </w:r>
      <w:r w:rsidR="000641B0" w:rsidRPr="009B4DE1">
        <w:rPr>
          <w:lang w:val="en-GB"/>
        </w:rPr>
        <w:t xml:space="preserve"> et seqq.)</w:t>
      </w:r>
      <w:r w:rsidR="00820216">
        <w:rPr>
          <w:lang w:val="en-GB"/>
        </w:rPr>
        <w:t>:</w:t>
      </w:r>
      <w:r w:rsidR="000641B0">
        <w:rPr>
          <w:lang w:val="en-GB"/>
        </w:rPr>
        <w:t xml:space="preserve"> </w:t>
      </w:r>
      <w:r w:rsidR="00363DCE" w:rsidRPr="009B4DE1">
        <w:rPr>
          <w:lang w:val="en-GB" w:eastAsia="en-SG"/>
        </w:rPr>
        <w:t xml:space="preserve">The </w:t>
      </w:r>
      <w:r w:rsidR="00820216">
        <w:rPr>
          <w:lang w:val="en-GB" w:eastAsia="en-SG"/>
        </w:rPr>
        <w:t>residence</w:t>
      </w:r>
      <w:r w:rsidR="00363DCE" w:rsidRPr="009B4DE1">
        <w:rPr>
          <w:lang w:val="en-GB" w:eastAsia="en-SG"/>
        </w:rPr>
        <w:t xml:space="preserve"> of the customer</w:t>
      </w:r>
      <w:r w:rsidR="00820216">
        <w:rPr>
          <w:lang w:val="en-GB" w:eastAsia="en-SG"/>
        </w:rPr>
        <w:t>, in case of a company the domicile</w:t>
      </w:r>
      <w:r w:rsidR="005D246D" w:rsidRPr="009B4DE1">
        <w:rPr>
          <w:lang w:val="en-GB" w:eastAsia="en-SG"/>
        </w:rPr>
        <w:t>;</w:t>
      </w:r>
    </w:p>
    <w:p w14:paraId="2321AD75" w14:textId="21827368" w:rsidR="005D246D" w:rsidRPr="009B4DE1" w:rsidRDefault="009B4DE1" w:rsidP="00B172D9">
      <w:pPr>
        <w:pStyle w:val="ListParagraph"/>
        <w:numPr>
          <w:ilvl w:val="0"/>
          <w:numId w:val="8"/>
        </w:numPr>
        <w:rPr>
          <w:lang w:val="en-GB" w:eastAsia="en-SG"/>
        </w:rPr>
      </w:pPr>
      <w:r>
        <w:rPr>
          <w:lang w:val="en-GB"/>
        </w:rPr>
        <w:t>Row 6</w:t>
      </w:r>
      <w:r w:rsidRPr="009B4DE1">
        <w:rPr>
          <w:lang w:val="en-GB"/>
        </w:rPr>
        <w:t xml:space="preserve"> </w:t>
      </w:r>
      <w:r w:rsidR="000641B0">
        <w:rPr>
          <w:lang w:val="en-GB"/>
        </w:rPr>
        <w:t xml:space="preserve">(column </w:t>
      </w:r>
      <w:r w:rsidR="00327CC2">
        <w:rPr>
          <w:lang w:val="en-GB"/>
        </w:rPr>
        <w:t>D</w:t>
      </w:r>
      <w:r w:rsidR="000641B0" w:rsidRPr="009B4DE1">
        <w:rPr>
          <w:lang w:val="en-GB"/>
        </w:rPr>
        <w:t xml:space="preserve"> et seqq.)</w:t>
      </w:r>
      <w:r w:rsidR="00820216">
        <w:rPr>
          <w:lang w:val="en-GB"/>
        </w:rPr>
        <w:t>:</w:t>
      </w:r>
      <w:r w:rsidR="000641B0">
        <w:rPr>
          <w:lang w:val="en-GB"/>
        </w:rPr>
        <w:t xml:space="preserve"> </w:t>
      </w:r>
      <w:r w:rsidR="00363DCE" w:rsidRPr="009B4DE1">
        <w:rPr>
          <w:lang w:val="en-GB" w:eastAsia="en-SG"/>
        </w:rPr>
        <w:t xml:space="preserve">The </w:t>
      </w:r>
      <w:r w:rsidR="005D246D" w:rsidRPr="009B4DE1">
        <w:rPr>
          <w:lang w:val="en-GB" w:eastAsia="en-SG"/>
        </w:rPr>
        <w:t>t</w:t>
      </w:r>
      <w:r w:rsidR="00D43A3A">
        <w:rPr>
          <w:lang w:val="en-GB" w:eastAsia="en-SG"/>
        </w:rPr>
        <w:t xml:space="preserve">ype of services </w:t>
      </w:r>
      <w:r w:rsidR="00820216">
        <w:rPr>
          <w:lang w:val="en-GB" w:eastAsia="en-SG"/>
        </w:rPr>
        <w:t xml:space="preserve">that the Company provides to the </w:t>
      </w:r>
      <w:r w:rsidR="005D246D" w:rsidRPr="009B4DE1">
        <w:rPr>
          <w:lang w:val="en-GB" w:eastAsia="en-SG"/>
        </w:rPr>
        <w:t>customer;</w:t>
      </w:r>
    </w:p>
    <w:p w14:paraId="2321AD76" w14:textId="4863D627" w:rsidR="005D246D" w:rsidRPr="009B4DE1" w:rsidRDefault="009B4DE1" w:rsidP="00B172D9">
      <w:pPr>
        <w:pStyle w:val="ListParagraph"/>
        <w:numPr>
          <w:ilvl w:val="0"/>
          <w:numId w:val="8"/>
        </w:numPr>
        <w:rPr>
          <w:lang w:val="en-GB" w:eastAsia="en-SG"/>
        </w:rPr>
      </w:pPr>
      <w:r>
        <w:rPr>
          <w:lang w:val="en-GB"/>
        </w:rPr>
        <w:t>Row 7</w:t>
      </w:r>
      <w:r w:rsidRPr="009B4DE1">
        <w:rPr>
          <w:lang w:val="en-GB"/>
        </w:rPr>
        <w:t xml:space="preserve"> </w:t>
      </w:r>
      <w:r w:rsidR="000641B0">
        <w:rPr>
          <w:lang w:val="en-GB"/>
        </w:rPr>
        <w:t xml:space="preserve">(column </w:t>
      </w:r>
      <w:r w:rsidR="00327CC2">
        <w:rPr>
          <w:lang w:val="en-GB"/>
        </w:rPr>
        <w:t>D</w:t>
      </w:r>
      <w:r w:rsidR="000641B0" w:rsidRPr="009B4DE1">
        <w:rPr>
          <w:lang w:val="en-GB"/>
        </w:rPr>
        <w:t xml:space="preserve"> et seqq.)</w:t>
      </w:r>
      <w:r w:rsidR="00820216">
        <w:rPr>
          <w:lang w:val="en-GB"/>
        </w:rPr>
        <w:t>:</w:t>
      </w:r>
      <w:r w:rsidR="000641B0">
        <w:rPr>
          <w:lang w:val="en-GB"/>
        </w:rPr>
        <w:t xml:space="preserve"> </w:t>
      </w:r>
      <w:r w:rsidR="00363DCE" w:rsidRPr="009B4DE1">
        <w:rPr>
          <w:lang w:val="en-GB" w:eastAsia="en-SG"/>
        </w:rPr>
        <w:t xml:space="preserve">The risk classification </w:t>
      </w:r>
      <w:r w:rsidR="00820216">
        <w:rPr>
          <w:lang w:val="en-GB" w:eastAsia="en-SG"/>
        </w:rPr>
        <w:t xml:space="preserve">of the customer </w:t>
      </w:r>
      <w:r w:rsidR="00363DCE" w:rsidRPr="009B4DE1">
        <w:rPr>
          <w:lang w:val="en-GB" w:eastAsia="en-SG"/>
        </w:rPr>
        <w:t xml:space="preserve">given by </w:t>
      </w:r>
      <w:r w:rsidR="00820216">
        <w:rPr>
          <w:lang w:val="en-GB" w:eastAsia="en-SG"/>
        </w:rPr>
        <w:t>the Company</w:t>
      </w:r>
      <w:r w:rsidR="005D246D" w:rsidRPr="009B4DE1">
        <w:rPr>
          <w:lang w:val="en-GB" w:eastAsia="en-SG"/>
        </w:rPr>
        <w:t>;</w:t>
      </w:r>
    </w:p>
    <w:p w14:paraId="2321AD77" w14:textId="38C0AE3B" w:rsidR="00363DCE" w:rsidRDefault="009B4DE1" w:rsidP="00B172D9">
      <w:pPr>
        <w:pStyle w:val="ListParagraph"/>
        <w:numPr>
          <w:ilvl w:val="0"/>
          <w:numId w:val="8"/>
        </w:numPr>
        <w:rPr>
          <w:lang w:val="en-GB" w:eastAsia="en-SG"/>
        </w:rPr>
      </w:pPr>
      <w:r>
        <w:rPr>
          <w:lang w:val="en-GB"/>
        </w:rPr>
        <w:t>Row 8</w:t>
      </w:r>
      <w:r w:rsidRPr="009B4DE1">
        <w:rPr>
          <w:lang w:val="en-GB"/>
        </w:rPr>
        <w:t xml:space="preserve"> </w:t>
      </w:r>
      <w:r w:rsidR="000641B0">
        <w:rPr>
          <w:lang w:val="en-GB"/>
        </w:rPr>
        <w:t xml:space="preserve">(column </w:t>
      </w:r>
      <w:r w:rsidR="00327CC2">
        <w:rPr>
          <w:lang w:val="en-GB"/>
        </w:rPr>
        <w:t>D</w:t>
      </w:r>
      <w:r w:rsidR="000641B0">
        <w:rPr>
          <w:lang w:val="en-GB"/>
        </w:rPr>
        <w:t>C</w:t>
      </w:r>
      <w:r w:rsidR="000641B0" w:rsidRPr="009B4DE1">
        <w:rPr>
          <w:lang w:val="en-GB"/>
        </w:rPr>
        <w:t xml:space="preserve"> et seqq.)</w:t>
      </w:r>
      <w:r w:rsidR="00820216">
        <w:rPr>
          <w:lang w:val="en-GB"/>
        </w:rPr>
        <w:t>:</w:t>
      </w:r>
      <w:r w:rsidR="000641B0">
        <w:rPr>
          <w:lang w:val="en-GB"/>
        </w:rPr>
        <w:t xml:space="preserve"> </w:t>
      </w:r>
      <w:r w:rsidR="00363DCE" w:rsidRPr="009B4DE1">
        <w:rPr>
          <w:lang w:val="en-GB" w:eastAsia="en-SG"/>
        </w:rPr>
        <w:t>The number of non-transpare</w:t>
      </w:r>
      <w:r w:rsidR="005D246D" w:rsidRPr="009B4DE1">
        <w:rPr>
          <w:lang w:val="en-GB" w:eastAsia="en-SG"/>
        </w:rPr>
        <w:t>nt product</w:t>
      </w:r>
      <w:r w:rsidR="00820216">
        <w:rPr>
          <w:lang w:val="en-GB" w:eastAsia="en-SG"/>
        </w:rPr>
        <w:t>s</w:t>
      </w:r>
      <w:r w:rsidR="005D246D" w:rsidRPr="009B4DE1">
        <w:rPr>
          <w:lang w:val="en-GB" w:eastAsia="en-SG"/>
        </w:rPr>
        <w:t xml:space="preserve"> </w:t>
      </w:r>
      <w:r w:rsidR="00820216">
        <w:rPr>
          <w:lang w:val="en-GB" w:eastAsia="en-SG"/>
        </w:rPr>
        <w:t>the customer has engaged in through the account managed or advised on by the Company</w:t>
      </w:r>
      <w:r w:rsidR="005D246D" w:rsidRPr="009B4DE1">
        <w:rPr>
          <w:lang w:val="en-GB" w:eastAsia="en-SG"/>
        </w:rPr>
        <w:t>;</w:t>
      </w:r>
      <w:r w:rsidR="00820216">
        <w:rPr>
          <w:lang w:val="en-GB" w:eastAsia="en-SG"/>
        </w:rPr>
        <w:tab/>
      </w:r>
      <w:r w:rsidR="00820216">
        <w:rPr>
          <w:lang w:val="en-GB" w:eastAsia="en-SG"/>
        </w:rPr>
        <w:br/>
        <w:t xml:space="preserve">A product is considered to be non-transparent, when it is not listed on a stock exchange or another regulated market and not based on securities listed on a stock exchange or another regulated market; for example: </w:t>
      </w:r>
      <w:r w:rsidR="002E7DD8">
        <w:rPr>
          <w:lang w:val="en-GB" w:eastAsia="en-SG"/>
        </w:rPr>
        <w:t>shares in a small company or a derivative with underlying shares of a small company</w:t>
      </w:r>
      <w:r w:rsidR="00132220">
        <w:rPr>
          <w:lang w:val="en-GB" w:eastAsia="en-SG"/>
        </w:rPr>
        <w:t>,</w:t>
      </w:r>
      <w:r w:rsidR="00132220" w:rsidRPr="00132220">
        <w:rPr>
          <w:lang w:val="en-GB" w:eastAsia="en-SG"/>
        </w:rPr>
        <w:t xml:space="preserve"> complex securitization structures, highly customizable OTC derivatives and complex depository receipts</w:t>
      </w:r>
      <w:r w:rsidR="002E7DD8">
        <w:rPr>
          <w:lang w:val="en-GB" w:eastAsia="en-SG"/>
        </w:rPr>
        <w:t>. These products may hold increased ML/TF risk because the underlying entity, e.g. the small company of which shares are purchased, is not transparent. Financial transactions with non-transparent entities may be abused for ML</w:t>
      </w:r>
      <w:r w:rsidR="00EF680B">
        <w:rPr>
          <w:lang w:val="en-GB" w:eastAsia="en-SG"/>
        </w:rPr>
        <w:t>; for example a credit default swap on a company that is maliciously led into insolvency</w:t>
      </w:r>
      <w:r w:rsidR="002E7DD8">
        <w:rPr>
          <w:lang w:val="en-GB" w:eastAsia="en-SG"/>
        </w:rPr>
        <w:t>.</w:t>
      </w:r>
    </w:p>
    <w:p w14:paraId="2321AD78" w14:textId="1ADCC0C4" w:rsidR="005D246D" w:rsidRPr="009B4DE1" w:rsidRDefault="009B4DE1" w:rsidP="00B172D9">
      <w:pPr>
        <w:pStyle w:val="ListParagraph"/>
        <w:numPr>
          <w:ilvl w:val="0"/>
          <w:numId w:val="8"/>
        </w:numPr>
        <w:rPr>
          <w:lang w:val="en-GB" w:eastAsia="en-SG"/>
        </w:rPr>
      </w:pPr>
      <w:r>
        <w:rPr>
          <w:lang w:val="en-GB"/>
        </w:rPr>
        <w:t>Row 9</w:t>
      </w:r>
      <w:r w:rsidRPr="009B4DE1">
        <w:rPr>
          <w:lang w:val="en-GB"/>
        </w:rPr>
        <w:t xml:space="preserve"> </w:t>
      </w:r>
      <w:r w:rsidR="000641B0">
        <w:rPr>
          <w:lang w:val="en-GB"/>
        </w:rPr>
        <w:t xml:space="preserve">(column </w:t>
      </w:r>
      <w:r w:rsidR="00327CC2">
        <w:rPr>
          <w:lang w:val="en-GB"/>
        </w:rPr>
        <w:t>D</w:t>
      </w:r>
      <w:r w:rsidR="000641B0" w:rsidRPr="009B4DE1">
        <w:rPr>
          <w:lang w:val="en-GB"/>
        </w:rPr>
        <w:t xml:space="preserve"> et seqq.)</w:t>
      </w:r>
      <w:r w:rsidR="002E7DD8">
        <w:rPr>
          <w:lang w:val="en-GB"/>
        </w:rPr>
        <w:t>:</w:t>
      </w:r>
      <w:r w:rsidR="000641B0">
        <w:rPr>
          <w:lang w:val="en-GB"/>
        </w:rPr>
        <w:t xml:space="preserve"> </w:t>
      </w:r>
      <w:r w:rsidR="005D246D" w:rsidRPr="009B4DE1">
        <w:rPr>
          <w:lang w:val="en-GB" w:eastAsia="en-SG"/>
        </w:rPr>
        <w:t>The net wealth of the customer</w:t>
      </w:r>
      <w:r w:rsidR="002E7DD8">
        <w:rPr>
          <w:lang w:val="en-GB" w:eastAsia="en-SG"/>
        </w:rPr>
        <w:t>;</w:t>
      </w:r>
    </w:p>
    <w:p w14:paraId="2321AD79" w14:textId="771406AB" w:rsidR="005D246D" w:rsidRDefault="009B4DE1" w:rsidP="00B172D9">
      <w:pPr>
        <w:pStyle w:val="ListParagraph"/>
        <w:numPr>
          <w:ilvl w:val="0"/>
          <w:numId w:val="8"/>
        </w:numPr>
        <w:rPr>
          <w:lang w:val="en-GB" w:eastAsia="en-SG"/>
        </w:rPr>
      </w:pPr>
      <w:r>
        <w:rPr>
          <w:lang w:val="en-GB"/>
        </w:rPr>
        <w:t>Row 10</w:t>
      </w:r>
      <w:r w:rsidRPr="009B4DE1">
        <w:rPr>
          <w:lang w:val="en-GB"/>
        </w:rPr>
        <w:t xml:space="preserve"> </w:t>
      </w:r>
      <w:r w:rsidR="000641B0">
        <w:rPr>
          <w:lang w:val="en-GB"/>
        </w:rPr>
        <w:t xml:space="preserve">(column </w:t>
      </w:r>
      <w:r w:rsidR="00327CC2">
        <w:rPr>
          <w:lang w:val="en-GB"/>
        </w:rPr>
        <w:t>D</w:t>
      </w:r>
      <w:r w:rsidR="000641B0" w:rsidRPr="009B4DE1">
        <w:rPr>
          <w:lang w:val="en-GB"/>
        </w:rPr>
        <w:t xml:space="preserve"> et seqq.)</w:t>
      </w:r>
      <w:r w:rsidR="002E7DD8">
        <w:rPr>
          <w:lang w:val="en-GB"/>
        </w:rPr>
        <w:t>:</w:t>
      </w:r>
      <w:r w:rsidR="000641B0">
        <w:rPr>
          <w:lang w:val="en-GB"/>
        </w:rPr>
        <w:t xml:space="preserve"> </w:t>
      </w:r>
      <w:r w:rsidR="005D246D" w:rsidRPr="009B4DE1">
        <w:rPr>
          <w:lang w:val="en-GB" w:eastAsia="en-SG"/>
        </w:rPr>
        <w:t xml:space="preserve">The </w:t>
      </w:r>
      <w:r w:rsidR="002E7DD8">
        <w:rPr>
          <w:lang w:val="en-GB" w:eastAsia="en-SG"/>
        </w:rPr>
        <w:t>AUM of the customer, i.e. the amount of assets the Company manages for the customer;</w:t>
      </w:r>
    </w:p>
    <w:p w14:paraId="328AF025" w14:textId="31C57C66" w:rsidR="003C4462" w:rsidRDefault="003C4462" w:rsidP="00B172D9">
      <w:pPr>
        <w:pStyle w:val="ListParagraph"/>
        <w:numPr>
          <w:ilvl w:val="0"/>
          <w:numId w:val="8"/>
        </w:numPr>
        <w:rPr>
          <w:lang w:val="en-GB" w:eastAsia="en-SG"/>
        </w:rPr>
      </w:pPr>
      <w:r>
        <w:rPr>
          <w:lang w:val="en-GB"/>
        </w:rPr>
        <w:t>Row 1</w:t>
      </w:r>
      <w:r w:rsidR="002E7DD8">
        <w:rPr>
          <w:lang w:val="en-GB"/>
        </w:rPr>
        <w:t>3</w:t>
      </w:r>
      <w:r w:rsidR="000641B0">
        <w:rPr>
          <w:lang w:val="en-GB"/>
        </w:rPr>
        <w:t xml:space="preserve"> (column </w:t>
      </w:r>
      <w:r w:rsidR="00327CC2">
        <w:rPr>
          <w:lang w:val="en-GB"/>
        </w:rPr>
        <w:t>D</w:t>
      </w:r>
      <w:r w:rsidR="000641B0" w:rsidRPr="009B4DE1">
        <w:rPr>
          <w:lang w:val="en-GB"/>
        </w:rPr>
        <w:t xml:space="preserve"> et seqq.)</w:t>
      </w:r>
      <w:r w:rsidR="002E7DD8">
        <w:rPr>
          <w:lang w:val="en-GB"/>
        </w:rPr>
        <w:t>:</w:t>
      </w:r>
      <w:r w:rsidR="000641B0">
        <w:rPr>
          <w:lang w:val="en-GB"/>
        </w:rPr>
        <w:t xml:space="preserve"> </w:t>
      </w:r>
      <w:r>
        <w:rPr>
          <w:lang w:val="en-GB"/>
        </w:rPr>
        <w:t>The legal identity of the customer</w:t>
      </w:r>
      <w:r w:rsidR="00AF6C62">
        <w:rPr>
          <w:lang w:val="en-GB"/>
        </w:rPr>
        <w:t>;</w:t>
      </w:r>
    </w:p>
    <w:p w14:paraId="5FFCA066" w14:textId="36403B52" w:rsidR="003C4462" w:rsidRDefault="003C4462" w:rsidP="00B172D9">
      <w:pPr>
        <w:pStyle w:val="ListParagraph"/>
        <w:numPr>
          <w:ilvl w:val="0"/>
          <w:numId w:val="8"/>
        </w:numPr>
        <w:rPr>
          <w:lang w:val="en-GB" w:eastAsia="en-SG"/>
        </w:rPr>
      </w:pPr>
      <w:r>
        <w:rPr>
          <w:lang w:val="en-GB"/>
        </w:rPr>
        <w:t>Row 14-15</w:t>
      </w:r>
      <w:r w:rsidRPr="009B4DE1">
        <w:rPr>
          <w:lang w:val="en-GB"/>
        </w:rPr>
        <w:t xml:space="preserve"> </w:t>
      </w:r>
      <w:r w:rsidR="000641B0">
        <w:rPr>
          <w:lang w:val="en-GB"/>
        </w:rPr>
        <w:t xml:space="preserve">(column </w:t>
      </w:r>
      <w:r w:rsidR="00327CC2">
        <w:rPr>
          <w:lang w:val="en-GB"/>
        </w:rPr>
        <w:t>D</w:t>
      </w:r>
      <w:r w:rsidR="000641B0" w:rsidRPr="009B4DE1">
        <w:rPr>
          <w:lang w:val="en-GB"/>
        </w:rPr>
        <w:t xml:space="preserve"> </w:t>
      </w:r>
      <w:proofErr w:type="gramStart"/>
      <w:r w:rsidR="000641B0" w:rsidRPr="009B4DE1">
        <w:rPr>
          <w:lang w:val="en-GB"/>
        </w:rPr>
        <w:t>et</w:t>
      </w:r>
      <w:proofErr w:type="gramEnd"/>
      <w:r w:rsidR="000641B0" w:rsidRPr="009B4DE1">
        <w:rPr>
          <w:lang w:val="en-GB"/>
        </w:rPr>
        <w:t xml:space="preserve"> seqq.)</w:t>
      </w:r>
      <w:r w:rsidR="000641B0">
        <w:rPr>
          <w:lang w:val="en-GB"/>
        </w:rPr>
        <w:t xml:space="preserve"> </w:t>
      </w:r>
      <w:r>
        <w:rPr>
          <w:lang w:val="en-GB"/>
        </w:rPr>
        <w:t xml:space="preserve">The legal </w:t>
      </w:r>
      <w:r w:rsidR="002E7DD8">
        <w:rPr>
          <w:lang w:val="en-GB"/>
        </w:rPr>
        <w:t>identity</w:t>
      </w:r>
      <w:r>
        <w:rPr>
          <w:lang w:val="en-GB"/>
        </w:rPr>
        <w:t xml:space="preserve"> of any additional </w:t>
      </w:r>
      <w:r w:rsidR="00C32AF9">
        <w:rPr>
          <w:lang w:val="en-GB"/>
        </w:rPr>
        <w:t>intermediary/entities</w:t>
      </w:r>
      <w:r w:rsidR="00AF6C62">
        <w:rPr>
          <w:lang w:val="en-GB"/>
        </w:rPr>
        <w:t xml:space="preserve"> in</w:t>
      </w:r>
      <w:r>
        <w:rPr>
          <w:lang w:val="en-GB"/>
        </w:rPr>
        <w:t xml:space="preserve"> between </w:t>
      </w:r>
      <w:r w:rsidR="002E7DD8">
        <w:rPr>
          <w:lang w:val="en-GB"/>
        </w:rPr>
        <w:t>the customer and the B.O., up to the third layer</w:t>
      </w:r>
      <w:r w:rsidR="00AF6C62">
        <w:rPr>
          <w:lang w:val="en-GB"/>
        </w:rPr>
        <w:t>;</w:t>
      </w:r>
    </w:p>
    <w:p w14:paraId="729308E5" w14:textId="376D0966" w:rsidR="003C4462" w:rsidRDefault="003C4462" w:rsidP="00B172D9">
      <w:pPr>
        <w:pStyle w:val="ListParagraph"/>
        <w:numPr>
          <w:ilvl w:val="0"/>
          <w:numId w:val="8"/>
        </w:numPr>
        <w:rPr>
          <w:lang w:val="en-GB" w:eastAsia="en-SG"/>
        </w:rPr>
      </w:pPr>
      <w:r>
        <w:rPr>
          <w:lang w:val="en-GB"/>
        </w:rPr>
        <w:t>Row 1</w:t>
      </w:r>
      <w:r w:rsidR="005928CB">
        <w:rPr>
          <w:lang w:val="en-GB"/>
        </w:rPr>
        <w:t>7</w:t>
      </w:r>
      <w:r w:rsidRPr="009B4DE1">
        <w:rPr>
          <w:lang w:val="en-GB"/>
        </w:rPr>
        <w:t xml:space="preserve"> </w:t>
      </w:r>
      <w:r w:rsidR="000641B0">
        <w:rPr>
          <w:lang w:val="en-GB"/>
        </w:rPr>
        <w:t xml:space="preserve">(column </w:t>
      </w:r>
      <w:r w:rsidR="00327CC2">
        <w:rPr>
          <w:lang w:val="en-GB"/>
        </w:rPr>
        <w:t>D</w:t>
      </w:r>
      <w:r w:rsidR="000641B0" w:rsidRPr="009B4DE1">
        <w:rPr>
          <w:lang w:val="en-GB"/>
        </w:rPr>
        <w:t xml:space="preserve"> et seqq.)</w:t>
      </w:r>
      <w:r w:rsidR="002E7DD8">
        <w:rPr>
          <w:lang w:val="en-GB"/>
        </w:rPr>
        <w:t>:</w:t>
      </w:r>
      <w:r w:rsidR="000641B0">
        <w:rPr>
          <w:lang w:val="en-GB"/>
        </w:rPr>
        <w:t xml:space="preserve"> </w:t>
      </w:r>
      <w:r w:rsidR="002E7DD8">
        <w:rPr>
          <w:lang w:val="en-GB"/>
        </w:rPr>
        <w:t>Indication where 4 or more layers segregate the customer from the B.O.;</w:t>
      </w:r>
      <w:r w:rsidR="002E7DD8">
        <w:rPr>
          <w:lang w:val="en-GB"/>
        </w:rPr>
        <w:tab/>
      </w:r>
      <w:r w:rsidR="002E7DD8">
        <w:rPr>
          <w:lang w:val="en-GB"/>
        </w:rPr>
        <w:br/>
        <w:t xml:space="preserve">A structure involving 4 or more layers between the customer and the B.O. </w:t>
      </w:r>
      <w:r w:rsidR="005928CB">
        <w:rPr>
          <w:lang w:val="en-GB"/>
        </w:rPr>
        <w:t>may be considered</w:t>
      </w:r>
      <w:r w:rsidR="002E7DD8">
        <w:rPr>
          <w:lang w:val="en-GB"/>
        </w:rPr>
        <w:t xml:space="preserve"> a complex structure that carries increased ML/TF risk.</w:t>
      </w:r>
    </w:p>
    <w:p w14:paraId="11B1ADA3" w14:textId="3B65D6CC" w:rsidR="005928CB" w:rsidRDefault="005928CB" w:rsidP="00B172D9">
      <w:pPr>
        <w:pStyle w:val="ListParagraph"/>
        <w:numPr>
          <w:ilvl w:val="0"/>
          <w:numId w:val="8"/>
        </w:numPr>
        <w:rPr>
          <w:lang w:val="en-GB" w:eastAsia="en-SG"/>
        </w:rPr>
      </w:pPr>
      <w:r>
        <w:rPr>
          <w:lang w:val="en-GB"/>
        </w:rPr>
        <w:t>Row 19-23 (column D et seqq.): Residence of the authorised signatories of the customer;</w:t>
      </w:r>
    </w:p>
    <w:p w14:paraId="6C66B620" w14:textId="49AFCA3C" w:rsidR="005928CB" w:rsidRPr="009B4DE1" w:rsidRDefault="005928CB" w:rsidP="00B172D9">
      <w:pPr>
        <w:pStyle w:val="ListParagraph"/>
        <w:numPr>
          <w:ilvl w:val="0"/>
          <w:numId w:val="8"/>
        </w:numPr>
        <w:rPr>
          <w:lang w:val="en-GB" w:eastAsia="en-SG"/>
        </w:rPr>
      </w:pPr>
      <w:r>
        <w:rPr>
          <w:lang w:val="en-GB"/>
        </w:rPr>
        <w:t>Row 24 (column D et seqq.): Indication, if all authorised signatories are professional services providers for such positions, e.g. corporate service providers, employees of trustee companies</w:t>
      </w:r>
      <w:r w:rsidR="00F55541">
        <w:rPr>
          <w:lang w:val="en-GB"/>
        </w:rPr>
        <w:t>;</w:t>
      </w:r>
    </w:p>
    <w:p w14:paraId="2BDCFDCA" w14:textId="548679CD" w:rsidR="003C4462" w:rsidRDefault="00AF6C62" w:rsidP="00B172D9">
      <w:pPr>
        <w:pStyle w:val="ListParagraph"/>
        <w:numPr>
          <w:ilvl w:val="0"/>
          <w:numId w:val="8"/>
        </w:numPr>
        <w:rPr>
          <w:lang w:val="en-GB" w:eastAsia="en-SG"/>
        </w:rPr>
      </w:pPr>
      <w:r>
        <w:rPr>
          <w:lang w:val="en-GB"/>
        </w:rPr>
        <w:t>Row 2</w:t>
      </w:r>
      <w:r w:rsidR="005928CB">
        <w:rPr>
          <w:lang w:val="en-GB"/>
        </w:rPr>
        <w:t>7</w:t>
      </w:r>
      <w:r w:rsidRPr="009B4DE1">
        <w:rPr>
          <w:lang w:val="en-GB"/>
        </w:rPr>
        <w:t xml:space="preserve"> </w:t>
      </w:r>
      <w:r w:rsidR="000641B0">
        <w:rPr>
          <w:lang w:val="en-GB"/>
        </w:rPr>
        <w:t xml:space="preserve">(column </w:t>
      </w:r>
      <w:r w:rsidR="00327CC2">
        <w:rPr>
          <w:lang w:val="en-GB"/>
        </w:rPr>
        <w:t>D</w:t>
      </w:r>
      <w:r w:rsidR="000641B0" w:rsidRPr="009B4DE1">
        <w:rPr>
          <w:lang w:val="en-GB"/>
        </w:rPr>
        <w:t xml:space="preserve"> et seqq.)</w:t>
      </w:r>
      <w:r w:rsidR="005928CB">
        <w:rPr>
          <w:lang w:val="en-GB"/>
        </w:rPr>
        <w:t>:</w:t>
      </w:r>
      <w:r w:rsidR="000641B0">
        <w:rPr>
          <w:lang w:val="en-GB"/>
        </w:rPr>
        <w:t xml:space="preserve"> </w:t>
      </w:r>
      <w:r>
        <w:rPr>
          <w:lang w:val="en-GB"/>
        </w:rPr>
        <w:t>Any documentation deficiencies with the customer</w:t>
      </w:r>
      <w:r w:rsidR="00C32AF9">
        <w:rPr>
          <w:lang w:val="en-GB"/>
        </w:rPr>
        <w:t>;</w:t>
      </w:r>
      <w:r>
        <w:rPr>
          <w:lang w:val="en-GB"/>
        </w:rPr>
        <w:t xml:space="preserve"> </w:t>
      </w:r>
    </w:p>
    <w:p w14:paraId="632011C7" w14:textId="04C8A5E3" w:rsidR="00AF6C62" w:rsidRDefault="00AF6C62" w:rsidP="00B172D9">
      <w:pPr>
        <w:pStyle w:val="ListParagraph"/>
        <w:numPr>
          <w:ilvl w:val="0"/>
          <w:numId w:val="8"/>
        </w:numPr>
        <w:rPr>
          <w:lang w:val="en-GB" w:eastAsia="en-SG"/>
        </w:rPr>
      </w:pPr>
      <w:r>
        <w:rPr>
          <w:lang w:val="en-GB" w:eastAsia="en-SG"/>
        </w:rPr>
        <w:t>Row 2</w:t>
      </w:r>
      <w:r w:rsidR="004D0243">
        <w:rPr>
          <w:lang w:val="en-GB" w:eastAsia="en-SG"/>
        </w:rPr>
        <w:t>8</w:t>
      </w:r>
      <w:r>
        <w:rPr>
          <w:lang w:val="en-GB" w:eastAsia="en-SG"/>
        </w:rPr>
        <w:t xml:space="preserve"> </w:t>
      </w:r>
      <w:r w:rsidR="000641B0">
        <w:rPr>
          <w:lang w:val="en-GB"/>
        </w:rPr>
        <w:t xml:space="preserve">(column </w:t>
      </w:r>
      <w:r w:rsidR="00327CC2">
        <w:rPr>
          <w:lang w:val="en-GB"/>
        </w:rPr>
        <w:t>D</w:t>
      </w:r>
      <w:r w:rsidR="000641B0" w:rsidRPr="009B4DE1">
        <w:rPr>
          <w:lang w:val="en-GB"/>
        </w:rPr>
        <w:t xml:space="preserve"> et seqq.)</w:t>
      </w:r>
      <w:r w:rsidR="004D0243">
        <w:rPr>
          <w:lang w:val="en-GB"/>
        </w:rPr>
        <w:t>:</w:t>
      </w:r>
      <w:r w:rsidR="000641B0">
        <w:rPr>
          <w:lang w:val="en-GB"/>
        </w:rPr>
        <w:t xml:space="preserve"> </w:t>
      </w:r>
      <w:r>
        <w:rPr>
          <w:lang w:val="en-GB"/>
        </w:rPr>
        <w:t>Any documentation deficiencies with any intermediary</w:t>
      </w:r>
      <w:r w:rsidR="00C32AF9">
        <w:rPr>
          <w:lang w:val="en-GB"/>
        </w:rPr>
        <w:t xml:space="preserve">/entity </w:t>
      </w:r>
      <w:r w:rsidR="004D0243">
        <w:rPr>
          <w:lang w:val="en-GB"/>
        </w:rPr>
        <w:t>in the layers between the customer and the B.O.;</w:t>
      </w:r>
      <w:r>
        <w:rPr>
          <w:lang w:val="en-GB"/>
        </w:rPr>
        <w:t xml:space="preserve"> </w:t>
      </w:r>
    </w:p>
    <w:p w14:paraId="343029E8" w14:textId="05DFE301" w:rsidR="00C32AF9" w:rsidRDefault="004D0243" w:rsidP="00B172D9">
      <w:pPr>
        <w:pStyle w:val="ListParagraph"/>
        <w:numPr>
          <w:ilvl w:val="0"/>
          <w:numId w:val="8"/>
        </w:numPr>
        <w:rPr>
          <w:lang w:val="en-GB" w:eastAsia="en-SG"/>
        </w:rPr>
      </w:pPr>
      <w:r>
        <w:rPr>
          <w:lang w:val="en-GB" w:eastAsia="en-SG"/>
        </w:rPr>
        <w:t>Row 30</w:t>
      </w:r>
      <w:r w:rsidR="00C32AF9">
        <w:rPr>
          <w:lang w:val="en-GB" w:eastAsia="en-SG"/>
        </w:rPr>
        <w:t xml:space="preserve"> </w:t>
      </w:r>
      <w:r w:rsidR="000641B0">
        <w:rPr>
          <w:lang w:val="en-GB"/>
        </w:rPr>
        <w:t xml:space="preserve">(column </w:t>
      </w:r>
      <w:r w:rsidR="00327CC2">
        <w:rPr>
          <w:lang w:val="en-GB"/>
        </w:rPr>
        <w:t>D</w:t>
      </w:r>
      <w:r w:rsidR="000641B0" w:rsidRPr="009B4DE1">
        <w:rPr>
          <w:lang w:val="en-GB"/>
        </w:rPr>
        <w:t xml:space="preserve"> et seqq.)</w:t>
      </w:r>
      <w:r>
        <w:rPr>
          <w:lang w:val="en-GB"/>
        </w:rPr>
        <w:t>:</w:t>
      </w:r>
      <w:r w:rsidR="000641B0">
        <w:rPr>
          <w:lang w:val="en-GB"/>
        </w:rPr>
        <w:t xml:space="preserve"> </w:t>
      </w:r>
      <w:r w:rsidR="0028266E">
        <w:rPr>
          <w:lang w:val="en-GB"/>
        </w:rPr>
        <w:t>Indicator, if a</w:t>
      </w:r>
      <w:r w:rsidR="00C32AF9">
        <w:rPr>
          <w:lang w:val="en-GB"/>
        </w:rPr>
        <w:t xml:space="preserve">ny foreign </w:t>
      </w:r>
      <w:r w:rsidR="0028266E">
        <w:rPr>
          <w:lang w:val="en-GB"/>
        </w:rPr>
        <w:t>politically exposed persons (“</w:t>
      </w:r>
      <w:r w:rsidR="00C32AF9">
        <w:rPr>
          <w:lang w:val="en-GB"/>
        </w:rPr>
        <w:t>PEP</w:t>
      </w:r>
      <w:r>
        <w:rPr>
          <w:lang w:val="en-GB"/>
        </w:rPr>
        <w:t>s</w:t>
      </w:r>
      <w:r w:rsidR="0028266E">
        <w:rPr>
          <w:lang w:val="en-GB"/>
        </w:rPr>
        <w:t>”)</w:t>
      </w:r>
      <w:r w:rsidR="00C32AF9">
        <w:rPr>
          <w:lang w:val="en-GB"/>
        </w:rPr>
        <w:t xml:space="preserve"> </w:t>
      </w:r>
      <w:r w:rsidR="0028266E">
        <w:rPr>
          <w:lang w:val="en-GB"/>
        </w:rPr>
        <w:t xml:space="preserve">are </w:t>
      </w:r>
      <w:r>
        <w:rPr>
          <w:lang w:val="en-GB"/>
        </w:rPr>
        <w:t>involved in the customer or the structure</w:t>
      </w:r>
      <w:r w:rsidR="00C32AF9">
        <w:rPr>
          <w:lang w:val="en-GB"/>
        </w:rPr>
        <w:t>;</w:t>
      </w:r>
    </w:p>
    <w:p w14:paraId="6BA19A2E" w14:textId="533F79C9" w:rsidR="00C32AF9" w:rsidRDefault="00C32AF9" w:rsidP="00B172D9">
      <w:pPr>
        <w:pStyle w:val="ListParagraph"/>
        <w:numPr>
          <w:ilvl w:val="0"/>
          <w:numId w:val="8"/>
        </w:numPr>
        <w:rPr>
          <w:lang w:val="en-GB" w:eastAsia="en-SG"/>
        </w:rPr>
      </w:pPr>
      <w:r>
        <w:rPr>
          <w:lang w:val="en-GB" w:eastAsia="en-SG"/>
        </w:rPr>
        <w:t xml:space="preserve">Row </w:t>
      </w:r>
      <w:r w:rsidR="004D0243">
        <w:rPr>
          <w:lang w:val="en-GB" w:eastAsia="en-SG"/>
        </w:rPr>
        <w:t>31</w:t>
      </w:r>
      <w:r>
        <w:rPr>
          <w:lang w:val="en-GB" w:eastAsia="en-SG"/>
        </w:rPr>
        <w:t xml:space="preserve"> </w:t>
      </w:r>
      <w:r w:rsidR="000641B0">
        <w:rPr>
          <w:lang w:val="en-GB"/>
        </w:rPr>
        <w:t xml:space="preserve">(column </w:t>
      </w:r>
      <w:r w:rsidR="00327CC2">
        <w:rPr>
          <w:lang w:val="en-GB"/>
        </w:rPr>
        <w:t>D</w:t>
      </w:r>
      <w:r w:rsidR="000641B0" w:rsidRPr="009B4DE1">
        <w:rPr>
          <w:lang w:val="en-GB"/>
        </w:rPr>
        <w:t xml:space="preserve"> et seqq.)</w:t>
      </w:r>
      <w:r w:rsidR="004D0243">
        <w:rPr>
          <w:lang w:val="en-GB"/>
        </w:rPr>
        <w:t>:</w:t>
      </w:r>
      <w:r w:rsidR="000641B0">
        <w:rPr>
          <w:lang w:val="en-GB"/>
        </w:rPr>
        <w:t xml:space="preserve"> </w:t>
      </w:r>
      <w:r w:rsidR="0028266E">
        <w:rPr>
          <w:lang w:val="en-GB"/>
        </w:rPr>
        <w:t xml:space="preserve">Indicator, if any </w:t>
      </w:r>
      <w:r>
        <w:rPr>
          <w:lang w:val="en-GB"/>
        </w:rPr>
        <w:t>domestic PEP</w:t>
      </w:r>
      <w:r w:rsidR="004D0243">
        <w:rPr>
          <w:lang w:val="en-GB"/>
        </w:rPr>
        <w:t>s</w:t>
      </w:r>
      <w:r>
        <w:rPr>
          <w:lang w:val="en-GB"/>
        </w:rPr>
        <w:t xml:space="preserve"> </w:t>
      </w:r>
      <w:r w:rsidR="0028266E">
        <w:rPr>
          <w:lang w:val="en-GB"/>
        </w:rPr>
        <w:t xml:space="preserve">are </w:t>
      </w:r>
      <w:r w:rsidR="004D0243">
        <w:rPr>
          <w:lang w:val="en-GB"/>
        </w:rPr>
        <w:t>involved in the customer or the structure</w:t>
      </w:r>
      <w:r>
        <w:rPr>
          <w:lang w:val="en-GB"/>
        </w:rPr>
        <w:t>;</w:t>
      </w:r>
    </w:p>
    <w:p w14:paraId="6439D25A" w14:textId="5FEF50B7" w:rsidR="00C32AF9" w:rsidRDefault="00C32AF9" w:rsidP="00B172D9">
      <w:pPr>
        <w:pStyle w:val="ListParagraph"/>
        <w:numPr>
          <w:ilvl w:val="0"/>
          <w:numId w:val="8"/>
        </w:numPr>
        <w:rPr>
          <w:lang w:val="en-GB" w:eastAsia="en-SG"/>
        </w:rPr>
      </w:pPr>
      <w:r>
        <w:rPr>
          <w:lang w:val="en-GB" w:eastAsia="en-SG"/>
        </w:rPr>
        <w:t xml:space="preserve">Row </w:t>
      </w:r>
      <w:r w:rsidR="004D0243">
        <w:rPr>
          <w:lang w:val="en-GB" w:eastAsia="en-SG"/>
        </w:rPr>
        <w:t>32</w:t>
      </w:r>
      <w:r>
        <w:rPr>
          <w:lang w:val="en-GB" w:eastAsia="en-SG"/>
        </w:rPr>
        <w:t xml:space="preserve"> </w:t>
      </w:r>
      <w:r w:rsidR="000641B0">
        <w:rPr>
          <w:lang w:val="en-GB"/>
        </w:rPr>
        <w:t xml:space="preserve">(column </w:t>
      </w:r>
      <w:r w:rsidR="00327CC2">
        <w:rPr>
          <w:lang w:val="en-GB"/>
        </w:rPr>
        <w:t>D</w:t>
      </w:r>
      <w:r w:rsidR="000641B0" w:rsidRPr="009B4DE1">
        <w:rPr>
          <w:lang w:val="en-GB"/>
        </w:rPr>
        <w:t xml:space="preserve"> et seqq.)</w:t>
      </w:r>
      <w:r w:rsidR="004D0243">
        <w:rPr>
          <w:lang w:val="en-GB"/>
        </w:rPr>
        <w:t>:</w:t>
      </w:r>
      <w:r>
        <w:rPr>
          <w:lang w:val="en-GB"/>
        </w:rPr>
        <w:t xml:space="preserve"> </w:t>
      </w:r>
      <w:r w:rsidR="0028266E">
        <w:rPr>
          <w:lang w:val="en-GB"/>
        </w:rPr>
        <w:t>Indicator, if any</w:t>
      </w:r>
      <w:r>
        <w:rPr>
          <w:lang w:val="en-GB"/>
        </w:rPr>
        <w:t xml:space="preserve"> international organisation PEPs </w:t>
      </w:r>
      <w:r w:rsidR="0028266E">
        <w:rPr>
          <w:lang w:val="en-GB"/>
        </w:rPr>
        <w:t xml:space="preserve">are </w:t>
      </w:r>
      <w:r w:rsidR="004D0243">
        <w:rPr>
          <w:lang w:val="en-GB"/>
        </w:rPr>
        <w:t>involved in the customer or the structure</w:t>
      </w:r>
      <w:r>
        <w:rPr>
          <w:lang w:val="en-GB"/>
        </w:rPr>
        <w:t>;</w:t>
      </w:r>
    </w:p>
    <w:p w14:paraId="25742925" w14:textId="5A121972" w:rsidR="00C32AF9" w:rsidRDefault="00C32AF9" w:rsidP="00B172D9">
      <w:pPr>
        <w:pStyle w:val="ListParagraph"/>
        <w:numPr>
          <w:ilvl w:val="0"/>
          <w:numId w:val="8"/>
        </w:numPr>
        <w:rPr>
          <w:lang w:val="en-GB" w:eastAsia="en-SG"/>
        </w:rPr>
      </w:pPr>
      <w:r>
        <w:rPr>
          <w:lang w:val="en-GB" w:eastAsia="en-SG"/>
        </w:rPr>
        <w:t>Row 3</w:t>
      </w:r>
      <w:r w:rsidR="004D0243">
        <w:rPr>
          <w:lang w:val="en-GB" w:eastAsia="en-SG"/>
        </w:rPr>
        <w:t>4</w:t>
      </w:r>
      <w:r>
        <w:rPr>
          <w:lang w:val="en-GB" w:eastAsia="en-SG"/>
        </w:rPr>
        <w:t xml:space="preserve"> </w:t>
      </w:r>
      <w:r>
        <w:rPr>
          <w:lang w:val="en-GB"/>
        </w:rPr>
        <w:t xml:space="preserve">(column </w:t>
      </w:r>
      <w:r w:rsidR="00327CC2">
        <w:rPr>
          <w:lang w:val="en-GB"/>
        </w:rPr>
        <w:t>D</w:t>
      </w:r>
      <w:r w:rsidRPr="009B4DE1">
        <w:rPr>
          <w:lang w:val="en-GB"/>
        </w:rPr>
        <w:t xml:space="preserve"> </w:t>
      </w:r>
      <w:proofErr w:type="gramStart"/>
      <w:r w:rsidRPr="009B4DE1">
        <w:rPr>
          <w:lang w:val="en-GB"/>
        </w:rPr>
        <w:t>et</w:t>
      </w:r>
      <w:proofErr w:type="gramEnd"/>
      <w:r w:rsidRPr="009B4DE1">
        <w:rPr>
          <w:lang w:val="en-GB"/>
        </w:rPr>
        <w:t xml:space="preserve"> seqq.)</w:t>
      </w:r>
      <w:r>
        <w:rPr>
          <w:lang w:val="en-GB"/>
        </w:rPr>
        <w:t xml:space="preserve"> Any adverse news on the customer </w:t>
      </w:r>
      <w:r w:rsidR="004D0243">
        <w:rPr>
          <w:lang w:val="en-GB"/>
        </w:rPr>
        <w:t>or the entities or individuals involved in the structure</w:t>
      </w:r>
      <w:r>
        <w:rPr>
          <w:lang w:val="en-GB"/>
        </w:rPr>
        <w:t>;</w:t>
      </w:r>
    </w:p>
    <w:p w14:paraId="213FDCA8" w14:textId="216E8B0C" w:rsidR="00C32AF9" w:rsidRDefault="00C32AF9" w:rsidP="00B172D9">
      <w:pPr>
        <w:pStyle w:val="ListParagraph"/>
        <w:numPr>
          <w:ilvl w:val="0"/>
          <w:numId w:val="8"/>
        </w:numPr>
        <w:rPr>
          <w:lang w:val="en-GB" w:eastAsia="en-SG"/>
        </w:rPr>
      </w:pPr>
      <w:r>
        <w:rPr>
          <w:lang w:val="en-GB" w:eastAsia="en-SG"/>
        </w:rPr>
        <w:t>Row 3</w:t>
      </w:r>
      <w:r w:rsidR="004D0243">
        <w:rPr>
          <w:lang w:val="en-GB" w:eastAsia="en-SG"/>
        </w:rPr>
        <w:t>6</w:t>
      </w:r>
      <w:r>
        <w:rPr>
          <w:lang w:val="en-GB" w:eastAsia="en-SG"/>
        </w:rPr>
        <w:t xml:space="preserve"> </w:t>
      </w:r>
      <w:r>
        <w:rPr>
          <w:lang w:val="en-GB"/>
        </w:rPr>
        <w:t xml:space="preserve">(column </w:t>
      </w:r>
      <w:r w:rsidR="00327CC2">
        <w:rPr>
          <w:lang w:val="en-GB"/>
        </w:rPr>
        <w:t>D</w:t>
      </w:r>
      <w:r w:rsidRPr="009B4DE1">
        <w:rPr>
          <w:lang w:val="en-GB"/>
        </w:rPr>
        <w:t xml:space="preserve"> et seqq.)</w:t>
      </w:r>
      <w:r w:rsidR="004D0243">
        <w:rPr>
          <w:lang w:val="en-GB"/>
        </w:rPr>
        <w:t>:</w:t>
      </w:r>
      <w:r>
        <w:rPr>
          <w:lang w:val="en-GB"/>
        </w:rPr>
        <w:t xml:space="preserve"> The name of the ultimate </w:t>
      </w:r>
      <w:r w:rsidR="004D0243">
        <w:rPr>
          <w:lang w:val="en-GB"/>
        </w:rPr>
        <w:t>B.O.</w:t>
      </w:r>
      <w:r>
        <w:rPr>
          <w:lang w:val="en-GB"/>
        </w:rPr>
        <w:t>;</w:t>
      </w:r>
    </w:p>
    <w:p w14:paraId="634D7A04" w14:textId="72F913E3" w:rsidR="00C32AF9" w:rsidRDefault="00A20D21" w:rsidP="00B172D9">
      <w:pPr>
        <w:pStyle w:val="ListParagraph"/>
        <w:numPr>
          <w:ilvl w:val="0"/>
          <w:numId w:val="8"/>
        </w:numPr>
        <w:rPr>
          <w:lang w:val="en-GB" w:eastAsia="en-SG"/>
        </w:rPr>
      </w:pPr>
      <w:r>
        <w:rPr>
          <w:lang w:val="en-GB" w:eastAsia="en-SG"/>
        </w:rPr>
        <w:t>Row 3</w:t>
      </w:r>
      <w:r w:rsidR="004D0243">
        <w:rPr>
          <w:lang w:val="en-GB" w:eastAsia="en-SG"/>
        </w:rPr>
        <w:t>7</w:t>
      </w:r>
      <w:r w:rsidR="00C32AF9">
        <w:rPr>
          <w:lang w:val="en-GB" w:eastAsia="en-SG"/>
        </w:rPr>
        <w:t xml:space="preserve"> </w:t>
      </w:r>
      <w:r w:rsidR="00C32AF9">
        <w:rPr>
          <w:lang w:val="en-GB"/>
        </w:rPr>
        <w:t>(column C</w:t>
      </w:r>
      <w:r w:rsidR="00C32AF9" w:rsidRPr="009B4DE1">
        <w:rPr>
          <w:lang w:val="en-GB"/>
        </w:rPr>
        <w:t xml:space="preserve"> et seqq.)</w:t>
      </w:r>
      <w:r w:rsidR="004D0243">
        <w:rPr>
          <w:lang w:val="en-GB"/>
        </w:rPr>
        <w:t>:</w:t>
      </w:r>
      <w:r w:rsidR="00E97EC7">
        <w:rPr>
          <w:lang w:val="en-GB"/>
        </w:rPr>
        <w:t xml:space="preserve"> The n</w:t>
      </w:r>
      <w:r w:rsidR="00C32AF9">
        <w:rPr>
          <w:lang w:val="en-GB"/>
        </w:rPr>
        <w:t xml:space="preserve">ationality of the </w:t>
      </w:r>
      <w:r w:rsidR="004D0243">
        <w:rPr>
          <w:lang w:val="en-GB"/>
        </w:rPr>
        <w:t>B.O.</w:t>
      </w:r>
      <w:r w:rsidR="00C32AF9">
        <w:rPr>
          <w:lang w:val="en-GB"/>
        </w:rPr>
        <w:t>;</w:t>
      </w:r>
    </w:p>
    <w:p w14:paraId="25C1FA58" w14:textId="26523809" w:rsidR="00C32AF9" w:rsidRDefault="00A20D21" w:rsidP="00B172D9">
      <w:pPr>
        <w:pStyle w:val="ListParagraph"/>
        <w:numPr>
          <w:ilvl w:val="0"/>
          <w:numId w:val="8"/>
        </w:numPr>
        <w:rPr>
          <w:lang w:val="en-GB" w:eastAsia="en-SG"/>
        </w:rPr>
      </w:pPr>
      <w:r>
        <w:rPr>
          <w:lang w:val="en-GB" w:eastAsia="en-SG"/>
        </w:rPr>
        <w:t>Row 3</w:t>
      </w:r>
      <w:r w:rsidR="004D0243">
        <w:rPr>
          <w:lang w:val="en-GB" w:eastAsia="en-SG"/>
        </w:rPr>
        <w:t>8</w:t>
      </w:r>
      <w:r w:rsidR="00E97EC7">
        <w:rPr>
          <w:lang w:val="en-GB" w:eastAsia="en-SG"/>
        </w:rPr>
        <w:t xml:space="preserve"> </w:t>
      </w:r>
      <w:r w:rsidR="00E97EC7">
        <w:rPr>
          <w:lang w:val="en-GB"/>
        </w:rPr>
        <w:t xml:space="preserve">(column </w:t>
      </w:r>
      <w:r w:rsidR="00327CC2">
        <w:rPr>
          <w:lang w:val="en-GB"/>
        </w:rPr>
        <w:t>D</w:t>
      </w:r>
      <w:r w:rsidR="00E97EC7" w:rsidRPr="009B4DE1">
        <w:rPr>
          <w:lang w:val="en-GB"/>
        </w:rPr>
        <w:t xml:space="preserve"> et seqq.)</w:t>
      </w:r>
      <w:r w:rsidR="004D0243">
        <w:rPr>
          <w:lang w:val="en-GB"/>
        </w:rPr>
        <w:t>:</w:t>
      </w:r>
      <w:r w:rsidR="00E97EC7">
        <w:rPr>
          <w:lang w:val="en-GB"/>
        </w:rPr>
        <w:t xml:space="preserve"> The </w:t>
      </w:r>
      <w:r w:rsidR="004D0243">
        <w:rPr>
          <w:lang w:val="en-GB"/>
        </w:rPr>
        <w:t>country of residence</w:t>
      </w:r>
      <w:r w:rsidR="00E97EC7">
        <w:rPr>
          <w:lang w:val="en-GB"/>
        </w:rPr>
        <w:t xml:space="preserve"> of the </w:t>
      </w:r>
      <w:r w:rsidR="004D0243">
        <w:rPr>
          <w:lang w:val="en-GB"/>
        </w:rPr>
        <w:t>B.O.</w:t>
      </w:r>
      <w:r w:rsidR="00E97EC7">
        <w:rPr>
          <w:lang w:val="en-GB"/>
        </w:rPr>
        <w:t>;</w:t>
      </w:r>
    </w:p>
    <w:p w14:paraId="09EEB995" w14:textId="67AE19F5" w:rsidR="004D0243" w:rsidRDefault="004D0243" w:rsidP="00B172D9">
      <w:pPr>
        <w:pStyle w:val="ListParagraph"/>
        <w:numPr>
          <w:ilvl w:val="0"/>
          <w:numId w:val="8"/>
        </w:numPr>
        <w:rPr>
          <w:lang w:val="en-GB" w:eastAsia="en-SG"/>
        </w:rPr>
      </w:pPr>
      <w:r>
        <w:rPr>
          <w:lang w:val="en-GB"/>
        </w:rPr>
        <w:t>Row 39 (column D et seqq.): The tax residence of the B.O.;</w:t>
      </w:r>
    </w:p>
    <w:p w14:paraId="33A63EDF" w14:textId="329D23EE" w:rsidR="00E97EC7" w:rsidRDefault="00A20D21" w:rsidP="00B172D9">
      <w:pPr>
        <w:pStyle w:val="ListParagraph"/>
        <w:numPr>
          <w:ilvl w:val="0"/>
          <w:numId w:val="8"/>
        </w:numPr>
        <w:rPr>
          <w:lang w:val="en-GB" w:eastAsia="en-SG"/>
        </w:rPr>
      </w:pPr>
      <w:r>
        <w:rPr>
          <w:lang w:val="en-GB" w:eastAsia="en-SG"/>
        </w:rPr>
        <w:t xml:space="preserve">Row </w:t>
      </w:r>
      <w:r w:rsidR="004D0243">
        <w:rPr>
          <w:lang w:val="en-GB" w:eastAsia="en-SG"/>
        </w:rPr>
        <w:t>40</w:t>
      </w:r>
      <w:r w:rsidR="00E97EC7">
        <w:rPr>
          <w:lang w:val="en-GB" w:eastAsia="en-SG"/>
        </w:rPr>
        <w:t xml:space="preserve"> </w:t>
      </w:r>
      <w:r w:rsidR="00E97EC7">
        <w:rPr>
          <w:lang w:val="en-GB"/>
        </w:rPr>
        <w:t xml:space="preserve">(column </w:t>
      </w:r>
      <w:r w:rsidR="00327CC2">
        <w:rPr>
          <w:lang w:val="en-GB"/>
        </w:rPr>
        <w:t>D</w:t>
      </w:r>
      <w:r w:rsidR="00E97EC7" w:rsidRPr="009B4DE1">
        <w:rPr>
          <w:lang w:val="en-GB"/>
        </w:rPr>
        <w:t xml:space="preserve"> et seqq.)</w:t>
      </w:r>
      <w:r w:rsidR="004D0243">
        <w:rPr>
          <w:lang w:val="en-GB"/>
        </w:rPr>
        <w:t>:</w:t>
      </w:r>
      <w:r w:rsidR="00E97EC7">
        <w:rPr>
          <w:lang w:val="en-GB"/>
        </w:rPr>
        <w:t xml:space="preserve"> The domicile of </w:t>
      </w:r>
      <w:r w:rsidR="004D0243">
        <w:rPr>
          <w:lang w:val="en-GB"/>
        </w:rPr>
        <w:t xml:space="preserve">the B.O.’s </w:t>
      </w:r>
      <w:r w:rsidR="00E97EC7">
        <w:rPr>
          <w:lang w:val="en-GB"/>
        </w:rPr>
        <w:t>primary operations</w:t>
      </w:r>
      <w:ins w:id="18" w:author="Jonathan Cheong" w:date="2015-07-23T14:37:00Z">
        <w:r w:rsidR="00D14B55">
          <w:rPr>
            <w:lang w:val="en-GB"/>
          </w:rPr>
          <w:t xml:space="preserve"> (such operations include</w:t>
        </w:r>
      </w:ins>
      <w:ins w:id="19" w:author="Jonathan Cheong" w:date="2015-07-23T14:38:00Z">
        <w:r w:rsidR="00D14B55">
          <w:rPr>
            <w:lang w:val="en-GB"/>
          </w:rPr>
          <w:t xml:space="preserve"> income derived </w:t>
        </w:r>
      </w:ins>
      <w:ins w:id="20" w:author="Jonathan Cheong" w:date="2015-07-23T14:41:00Z">
        <w:r w:rsidR="00D14B55">
          <w:rPr>
            <w:lang w:val="en-GB"/>
          </w:rPr>
          <w:t>other sources apart</w:t>
        </w:r>
      </w:ins>
      <w:ins w:id="21" w:author="Jonathan Cheong" w:date="2015-07-23T14:38:00Z">
        <w:r w:rsidR="00D14B55">
          <w:rPr>
            <w:lang w:val="en-GB"/>
          </w:rPr>
          <w:t xml:space="preserve"> from employment i.e. dividends from shares, investment schemes and the like)</w:t>
        </w:r>
      </w:ins>
      <w:r w:rsidR="00E97EC7">
        <w:rPr>
          <w:lang w:val="en-GB"/>
        </w:rPr>
        <w:t>;</w:t>
      </w:r>
    </w:p>
    <w:p w14:paraId="7FB7BC6B" w14:textId="3F30F00E" w:rsidR="00E97EC7" w:rsidRDefault="00A20D21" w:rsidP="00B172D9">
      <w:pPr>
        <w:pStyle w:val="ListParagraph"/>
        <w:numPr>
          <w:ilvl w:val="0"/>
          <w:numId w:val="8"/>
        </w:numPr>
        <w:rPr>
          <w:lang w:val="en-GB" w:eastAsia="en-SG"/>
        </w:rPr>
      </w:pPr>
      <w:r>
        <w:rPr>
          <w:lang w:val="en-GB" w:eastAsia="en-SG"/>
        </w:rPr>
        <w:t xml:space="preserve">Row </w:t>
      </w:r>
      <w:r w:rsidR="004D0243">
        <w:rPr>
          <w:lang w:val="en-GB" w:eastAsia="en-SG"/>
        </w:rPr>
        <w:t>41</w:t>
      </w:r>
      <w:r w:rsidR="00E97EC7">
        <w:rPr>
          <w:lang w:val="en-GB" w:eastAsia="en-SG"/>
        </w:rPr>
        <w:t xml:space="preserve"> </w:t>
      </w:r>
      <w:r w:rsidR="00E97EC7">
        <w:rPr>
          <w:lang w:val="en-GB"/>
        </w:rPr>
        <w:t xml:space="preserve">(column </w:t>
      </w:r>
      <w:r w:rsidR="00327CC2">
        <w:rPr>
          <w:lang w:val="en-GB"/>
        </w:rPr>
        <w:t>D</w:t>
      </w:r>
      <w:r w:rsidR="00E97EC7" w:rsidRPr="009B4DE1">
        <w:rPr>
          <w:lang w:val="en-GB"/>
        </w:rPr>
        <w:t xml:space="preserve"> et seqq.)</w:t>
      </w:r>
      <w:r w:rsidR="004D0243">
        <w:rPr>
          <w:lang w:val="en-GB"/>
        </w:rPr>
        <w:t>:</w:t>
      </w:r>
      <w:r w:rsidR="00E97EC7">
        <w:rPr>
          <w:lang w:val="en-GB"/>
        </w:rPr>
        <w:t xml:space="preserve"> The domicile</w:t>
      </w:r>
      <w:r w:rsidR="004D0243">
        <w:rPr>
          <w:lang w:val="en-GB"/>
        </w:rPr>
        <w:t xml:space="preserve"> of the B.O’s</w:t>
      </w:r>
      <w:r w:rsidR="00E97EC7">
        <w:rPr>
          <w:lang w:val="en-GB"/>
        </w:rPr>
        <w:t xml:space="preserve"> secondary operations;</w:t>
      </w:r>
      <w:ins w:id="22" w:author="Jonathan Cheong" w:date="2015-07-23T14:38:00Z">
        <w:r w:rsidR="00D14B55">
          <w:rPr>
            <w:lang w:val="en-GB"/>
          </w:rPr>
          <w:t xml:space="preserve"> </w:t>
        </w:r>
      </w:ins>
      <w:ins w:id="23" w:author="Jonathan Cheong" w:date="2015-07-23T14:37:00Z">
        <w:r w:rsidR="00D14B55">
          <w:rPr>
            <w:lang w:val="en-GB"/>
          </w:rPr>
          <w:t>income derived</w:t>
        </w:r>
      </w:ins>
    </w:p>
    <w:p w14:paraId="49163AA1" w14:textId="510F9647" w:rsidR="004D0243" w:rsidRDefault="004D0243" w:rsidP="00B172D9">
      <w:pPr>
        <w:pStyle w:val="ListParagraph"/>
        <w:numPr>
          <w:ilvl w:val="0"/>
          <w:numId w:val="8"/>
        </w:numPr>
        <w:rPr>
          <w:lang w:val="en-GB" w:eastAsia="en-SG"/>
        </w:rPr>
      </w:pPr>
      <w:r>
        <w:rPr>
          <w:lang w:val="en-GB"/>
        </w:rPr>
        <w:t>Row 42 (column D et seqq.): Indicator, if there are document deficiencies with regards to the B.O.;</w:t>
      </w:r>
    </w:p>
    <w:p w14:paraId="3340493E" w14:textId="28082BF1" w:rsidR="00E97EC7" w:rsidRDefault="00A20D21" w:rsidP="00B172D9">
      <w:pPr>
        <w:pStyle w:val="ListParagraph"/>
        <w:numPr>
          <w:ilvl w:val="0"/>
          <w:numId w:val="8"/>
        </w:numPr>
        <w:rPr>
          <w:lang w:val="en-GB" w:eastAsia="en-SG"/>
        </w:rPr>
      </w:pPr>
      <w:r>
        <w:rPr>
          <w:lang w:val="en-GB" w:eastAsia="en-SG"/>
        </w:rPr>
        <w:t>Row 4</w:t>
      </w:r>
      <w:r w:rsidR="004D0243">
        <w:rPr>
          <w:lang w:val="en-GB" w:eastAsia="en-SG"/>
        </w:rPr>
        <w:t>4</w:t>
      </w:r>
      <w:r w:rsidR="00E97EC7">
        <w:rPr>
          <w:lang w:val="en-GB" w:eastAsia="en-SG"/>
        </w:rPr>
        <w:t xml:space="preserve"> </w:t>
      </w:r>
      <w:r w:rsidR="00E97EC7">
        <w:rPr>
          <w:lang w:val="en-GB"/>
        </w:rPr>
        <w:t xml:space="preserve">(column </w:t>
      </w:r>
      <w:r w:rsidR="00327CC2">
        <w:rPr>
          <w:lang w:val="en-GB"/>
        </w:rPr>
        <w:t>D</w:t>
      </w:r>
      <w:r w:rsidR="00E97EC7" w:rsidRPr="009B4DE1">
        <w:rPr>
          <w:lang w:val="en-GB"/>
        </w:rPr>
        <w:t xml:space="preserve"> et seqq.)</w:t>
      </w:r>
      <w:r w:rsidR="004D0243">
        <w:rPr>
          <w:lang w:val="en-GB"/>
        </w:rPr>
        <w:t>: Indicator, if the B.O. is a foreign PEP;</w:t>
      </w:r>
    </w:p>
    <w:p w14:paraId="4446AA90" w14:textId="244CDAE1" w:rsidR="00E97EC7" w:rsidRDefault="00A20D21" w:rsidP="00B172D9">
      <w:pPr>
        <w:pStyle w:val="ListParagraph"/>
        <w:numPr>
          <w:ilvl w:val="0"/>
          <w:numId w:val="8"/>
        </w:numPr>
        <w:rPr>
          <w:lang w:val="en-GB" w:eastAsia="en-SG"/>
        </w:rPr>
      </w:pPr>
      <w:r>
        <w:rPr>
          <w:lang w:val="en-GB" w:eastAsia="en-SG"/>
        </w:rPr>
        <w:t>Row 4</w:t>
      </w:r>
      <w:r w:rsidR="0028266E">
        <w:rPr>
          <w:lang w:val="en-GB" w:eastAsia="en-SG"/>
        </w:rPr>
        <w:t>5</w:t>
      </w:r>
      <w:r w:rsidR="00E97EC7">
        <w:rPr>
          <w:lang w:val="en-GB" w:eastAsia="en-SG"/>
        </w:rPr>
        <w:t xml:space="preserve"> </w:t>
      </w:r>
      <w:r w:rsidR="00E97EC7">
        <w:rPr>
          <w:lang w:val="en-GB"/>
        </w:rPr>
        <w:t xml:space="preserve">(column </w:t>
      </w:r>
      <w:r w:rsidR="00327CC2">
        <w:rPr>
          <w:lang w:val="en-GB"/>
        </w:rPr>
        <w:t>D</w:t>
      </w:r>
      <w:r w:rsidR="00E97EC7" w:rsidRPr="009B4DE1">
        <w:rPr>
          <w:lang w:val="en-GB"/>
        </w:rPr>
        <w:t xml:space="preserve"> et seqq.)</w:t>
      </w:r>
      <w:r w:rsidR="004D0243">
        <w:rPr>
          <w:lang w:val="en-GB"/>
        </w:rPr>
        <w:t>: Indicator, if the B.O. is a domestic PEP;</w:t>
      </w:r>
    </w:p>
    <w:p w14:paraId="660A2463" w14:textId="6E99FB5C" w:rsidR="00E97EC7" w:rsidRDefault="00A20D21" w:rsidP="00B172D9">
      <w:pPr>
        <w:pStyle w:val="ListParagraph"/>
        <w:numPr>
          <w:ilvl w:val="0"/>
          <w:numId w:val="8"/>
        </w:numPr>
        <w:rPr>
          <w:lang w:val="en-GB" w:eastAsia="en-SG"/>
        </w:rPr>
      </w:pPr>
      <w:r>
        <w:rPr>
          <w:lang w:val="en-GB" w:eastAsia="en-SG"/>
        </w:rPr>
        <w:t>Row 4</w:t>
      </w:r>
      <w:r w:rsidR="0028266E">
        <w:rPr>
          <w:lang w:val="en-GB" w:eastAsia="en-SG"/>
        </w:rPr>
        <w:t>6</w:t>
      </w:r>
      <w:r w:rsidR="00E97EC7">
        <w:rPr>
          <w:lang w:val="en-GB" w:eastAsia="en-SG"/>
        </w:rPr>
        <w:t xml:space="preserve"> </w:t>
      </w:r>
      <w:r w:rsidR="00E97EC7">
        <w:rPr>
          <w:lang w:val="en-GB"/>
        </w:rPr>
        <w:t xml:space="preserve">(column </w:t>
      </w:r>
      <w:r w:rsidR="00327CC2">
        <w:rPr>
          <w:lang w:val="en-GB"/>
        </w:rPr>
        <w:t>D</w:t>
      </w:r>
      <w:r w:rsidR="000641B0">
        <w:rPr>
          <w:lang w:val="en-GB"/>
        </w:rPr>
        <w:t xml:space="preserve"> et seqq</w:t>
      </w:r>
      <w:r w:rsidR="00E97EC7" w:rsidRPr="009B4DE1">
        <w:rPr>
          <w:lang w:val="en-GB"/>
        </w:rPr>
        <w:t>.)</w:t>
      </w:r>
      <w:r w:rsidR="004D0243">
        <w:rPr>
          <w:lang w:val="en-GB"/>
        </w:rPr>
        <w:t>:</w:t>
      </w:r>
      <w:r w:rsidR="00E97EC7">
        <w:rPr>
          <w:lang w:val="en-GB"/>
        </w:rPr>
        <w:t xml:space="preserve"> </w:t>
      </w:r>
      <w:r w:rsidR="0028266E">
        <w:rPr>
          <w:lang w:val="en-GB"/>
        </w:rPr>
        <w:t xml:space="preserve">Indicator, if the B.O. is an international organisation </w:t>
      </w:r>
      <w:r w:rsidR="004D0243">
        <w:rPr>
          <w:lang w:val="en-GB"/>
        </w:rPr>
        <w:t>PEP;</w:t>
      </w:r>
    </w:p>
    <w:p w14:paraId="2E22CE25" w14:textId="01708492" w:rsidR="00E97EC7" w:rsidRDefault="00E97EC7" w:rsidP="00B172D9">
      <w:pPr>
        <w:pStyle w:val="ListParagraph"/>
        <w:numPr>
          <w:ilvl w:val="0"/>
          <w:numId w:val="8"/>
        </w:numPr>
        <w:rPr>
          <w:lang w:val="en-GB" w:eastAsia="en-SG"/>
        </w:rPr>
      </w:pPr>
      <w:r>
        <w:rPr>
          <w:lang w:val="en-GB" w:eastAsia="en-SG"/>
        </w:rPr>
        <w:t>Row 4</w:t>
      </w:r>
      <w:r w:rsidR="0028266E">
        <w:rPr>
          <w:lang w:val="en-GB" w:eastAsia="en-SG"/>
        </w:rPr>
        <w:t>8</w:t>
      </w:r>
      <w:r>
        <w:rPr>
          <w:lang w:val="en-GB" w:eastAsia="en-SG"/>
        </w:rPr>
        <w:t xml:space="preserve"> </w:t>
      </w:r>
      <w:r>
        <w:rPr>
          <w:lang w:val="en-GB"/>
        </w:rPr>
        <w:t xml:space="preserve">(column </w:t>
      </w:r>
      <w:r w:rsidR="00327CC2">
        <w:rPr>
          <w:lang w:val="en-GB"/>
        </w:rPr>
        <w:t>D</w:t>
      </w:r>
      <w:r w:rsidRPr="009B4DE1">
        <w:rPr>
          <w:lang w:val="en-GB"/>
        </w:rPr>
        <w:t xml:space="preserve"> et seqq.)</w:t>
      </w:r>
      <w:r w:rsidR="0028266E">
        <w:rPr>
          <w:lang w:val="en-GB"/>
        </w:rPr>
        <w:t>:</w:t>
      </w:r>
      <w:r>
        <w:rPr>
          <w:lang w:val="en-GB"/>
        </w:rPr>
        <w:t xml:space="preserve"> </w:t>
      </w:r>
      <w:r w:rsidR="0028266E">
        <w:rPr>
          <w:lang w:val="en-GB"/>
        </w:rPr>
        <w:t>Indicator, if there are a</w:t>
      </w:r>
      <w:r>
        <w:rPr>
          <w:lang w:val="en-GB"/>
        </w:rPr>
        <w:t xml:space="preserve">ny adverse news on the </w:t>
      </w:r>
      <w:r w:rsidR="0028266E">
        <w:rPr>
          <w:lang w:val="en-GB"/>
        </w:rPr>
        <w:t>B.O.</w:t>
      </w:r>
      <w:r>
        <w:rPr>
          <w:lang w:val="en-GB"/>
        </w:rPr>
        <w:t>;</w:t>
      </w:r>
    </w:p>
    <w:p w14:paraId="2CC1485B" w14:textId="3D18694C" w:rsidR="00E97EC7" w:rsidRDefault="00E97EC7" w:rsidP="00B172D9">
      <w:pPr>
        <w:pStyle w:val="ListParagraph"/>
        <w:numPr>
          <w:ilvl w:val="0"/>
          <w:numId w:val="8"/>
        </w:numPr>
        <w:rPr>
          <w:lang w:val="en-GB" w:eastAsia="en-SG"/>
        </w:rPr>
      </w:pPr>
      <w:r>
        <w:rPr>
          <w:lang w:val="en-GB" w:eastAsia="en-SG"/>
        </w:rPr>
        <w:t xml:space="preserve">Row </w:t>
      </w:r>
      <w:r w:rsidR="0028266E">
        <w:rPr>
          <w:lang w:val="en-GB" w:eastAsia="en-SG"/>
        </w:rPr>
        <w:t>50</w:t>
      </w:r>
      <w:r>
        <w:rPr>
          <w:lang w:val="en-GB" w:eastAsia="en-SG"/>
        </w:rPr>
        <w:t xml:space="preserve"> </w:t>
      </w:r>
      <w:r>
        <w:rPr>
          <w:lang w:val="en-GB"/>
        </w:rPr>
        <w:t xml:space="preserve">(column </w:t>
      </w:r>
      <w:r w:rsidR="00327CC2">
        <w:rPr>
          <w:lang w:val="en-GB"/>
        </w:rPr>
        <w:t>D</w:t>
      </w:r>
      <w:r w:rsidRPr="009B4DE1">
        <w:rPr>
          <w:lang w:val="en-GB"/>
        </w:rPr>
        <w:t xml:space="preserve"> et seqq.)</w:t>
      </w:r>
      <w:r w:rsidR="0028266E">
        <w:rPr>
          <w:lang w:val="en-GB"/>
        </w:rPr>
        <w:t>:</w:t>
      </w:r>
      <w:r>
        <w:rPr>
          <w:lang w:val="en-GB"/>
        </w:rPr>
        <w:t xml:space="preserve"> The </w:t>
      </w:r>
      <w:r w:rsidR="00256E61">
        <w:rPr>
          <w:lang w:val="en-GB"/>
        </w:rPr>
        <w:t xml:space="preserve">collective </w:t>
      </w:r>
      <w:r>
        <w:rPr>
          <w:lang w:val="en-GB"/>
        </w:rPr>
        <w:t>net wealth of the</w:t>
      </w:r>
      <w:r w:rsidR="00256E61">
        <w:rPr>
          <w:lang w:val="en-GB"/>
        </w:rPr>
        <w:t xml:space="preserve"> ultimate</w:t>
      </w:r>
      <w:r>
        <w:rPr>
          <w:lang w:val="en-GB"/>
        </w:rPr>
        <w:t xml:space="preserve"> beneficial owner</w:t>
      </w:r>
      <w:r w:rsidR="00256E61">
        <w:rPr>
          <w:lang w:val="en-GB"/>
        </w:rPr>
        <w:t xml:space="preserve"> </w:t>
      </w:r>
      <w:r>
        <w:rPr>
          <w:lang w:val="en-GB"/>
        </w:rPr>
        <w:t>;</w:t>
      </w:r>
    </w:p>
    <w:p w14:paraId="35D5A95E" w14:textId="2CF67C46" w:rsidR="00E97EC7" w:rsidRDefault="00E97EC7" w:rsidP="00B172D9">
      <w:pPr>
        <w:pStyle w:val="ListParagraph"/>
        <w:numPr>
          <w:ilvl w:val="0"/>
          <w:numId w:val="8"/>
        </w:numPr>
        <w:rPr>
          <w:lang w:val="en-GB" w:eastAsia="en-SG"/>
        </w:rPr>
      </w:pPr>
      <w:r>
        <w:rPr>
          <w:lang w:val="en-GB" w:eastAsia="en-SG"/>
        </w:rPr>
        <w:t xml:space="preserve">Row </w:t>
      </w:r>
      <w:r w:rsidR="0028266E">
        <w:rPr>
          <w:lang w:val="en-GB" w:eastAsia="en-SG"/>
        </w:rPr>
        <w:t>52</w:t>
      </w:r>
      <w:r>
        <w:rPr>
          <w:lang w:val="en-GB" w:eastAsia="en-SG"/>
        </w:rPr>
        <w:t xml:space="preserve"> </w:t>
      </w:r>
      <w:r>
        <w:rPr>
          <w:lang w:val="en-GB"/>
        </w:rPr>
        <w:t xml:space="preserve">(column </w:t>
      </w:r>
      <w:r w:rsidR="00327CC2">
        <w:rPr>
          <w:lang w:val="en-GB"/>
        </w:rPr>
        <w:t>D</w:t>
      </w:r>
      <w:r w:rsidRPr="009B4DE1">
        <w:rPr>
          <w:lang w:val="en-GB"/>
        </w:rPr>
        <w:t xml:space="preserve"> et seqq.)</w:t>
      </w:r>
      <w:r w:rsidR="0028266E">
        <w:rPr>
          <w:lang w:val="en-GB"/>
        </w:rPr>
        <w:t>:</w:t>
      </w:r>
      <w:r>
        <w:rPr>
          <w:lang w:val="en-GB"/>
        </w:rPr>
        <w:t xml:space="preserve"> The </w:t>
      </w:r>
      <w:r w:rsidR="0028266E">
        <w:rPr>
          <w:lang w:val="en-GB"/>
        </w:rPr>
        <w:t>p</w:t>
      </w:r>
      <w:r>
        <w:rPr>
          <w:lang w:val="en-GB"/>
        </w:rPr>
        <w:t xml:space="preserve">rimary sensitive industry of the </w:t>
      </w:r>
      <w:r w:rsidR="0028266E">
        <w:rPr>
          <w:lang w:val="en-GB"/>
        </w:rPr>
        <w:t>B.O., if any</w:t>
      </w:r>
      <w:r>
        <w:rPr>
          <w:lang w:val="en-GB"/>
        </w:rPr>
        <w:t>;</w:t>
      </w:r>
    </w:p>
    <w:p w14:paraId="0227EBFF" w14:textId="09FCA90D" w:rsidR="00E97EC7" w:rsidRDefault="00E97EC7" w:rsidP="00B172D9">
      <w:pPr>
        <w:pStyle w:val="ListParagraph"/>
        <w:numPr>
          <w:ilvl w:val="0"/>
          <w:numId w:val="8"/>
        </w:numPr>
        <w:rPr>
          <w:lang w:val="en-GB" w:eastAsia="en-SG"/>
        </w:rPr>
      </w:pPr>
      <w:r>
        <w:rPr>
          <w:lang w:val="en-GB" w:eastAsia="en-SG"/>
        </w:rPr>
        <w:t xml:space="preserve">Row </w:t>
      </w:r>
      <w:r w:rsidR="0028266E">
        <w:rPr>
          <w:lang w:val="en-GB" w:eastAsia="en-SG"/>
        </w:rPr>
        <w:t>53</w:t>
      </w:r>
      <w:r>
        <w:rPr>
          <w:lang w:val="en-GB" w:eastAsia="en-SG"/>
        </w:rPr>
        <w:t xml:space="preserve"> </w:t>
      </w:r>
      <w:r>
        <w:rPr>
          <w:lang w:val="en-GB"/>
        </w:rPr>
        <w:t xml:space="preserve">(column </w:t>
      </w:r>
      <w:r w:rsidR="00327CC2">
        <w:rPr>
          <w:lang w:val="en-GB"/>
        </w:rPr>
        <w:t>D</w:t>
      </w:r>
      <w:r w:rsidRPr="009B4DE1">
        <w:rPr>
          <w:lang w:val="en-GB"/>
        </w:rPr>
        <w:t xml:space="preserve"> et seqq.)</w:t>
      </w:r>
      <w:r w:rsidR="0028266E">
        <w:rPr>
          <w:lang w:val="en-GB"/>
        </w:rPr>
        <w:t>:</w:t>
      </w:r>
      <w:r>
        <w:rPr>
          <w:lang w:val="en-GB"/>
        </w:rPr>
        <w:t xml:space="preserve"> The </w:t>
      </w:r>
      <w:r w:rsidR="0028266E">
        <w:rPr>
          <w:lang w:val="en-GB"/>
        </w:rPr>
        <w:t>secondary</w:t>
      </w:r>
      <w:r>
        <w:rPr>
          <w:lang w:val="en-GB"/>
        </w:rPr>
        <w:t xml:space="preserve"> sensitive industry of the </w:t>
      </w:r>
      <w:r w:rsidR="0028266E">
        <w:rPr>
          <w:lang w:val="en-GB"/>
        </w:rPr>
        <w:t>B.O., if any</w:t>
      </w:r>
      <w:r>
        <w:rPr>
          <w:lang w:val="en-GB"/>
        </w:rPr>
        <w:t>;</w:t>
      </w:r>
    </w:p>
    <w:p w14:paraId="332B225E" w14:textId="228A3797" w:rsidR="00E97EC7" w:rsidRPr="0028266E" w:rsidRDefault="00E97EC7" w:rsidP="00B172D9">
      <w:pPr>
        <w:pStyle w:val="ListParagraph"/>
        <w:numPr>
          <w:ilvl w:val="0"/>
          <w:numId w:val="8"/>
        </w:numPr>
        <w:rPr>
          <w:lang w:val="en-GB" w:eastAsia="en-SG"/>
        </w:rPr>
      </w:pPr>
      <w:r>
        <w:rPr>
          <w:lang w:val="en-GB" w:eastAsia="en-SG"/>
        </w:rPr>
        <w:t xml:space="preserve">Row </w:t>
      </w:r>
      <w:r w:rsidR="0028266E">
        <w:rPr>
          <w:lang w:val="en-GB" w:eastAsia="en-SG"/>
        </w:rPr>
        <w:t>54</w:t>
      </w:r>
      <w:r>
        <w:rPr>
          <w:lang w:val="en-GB" w:eastAsia="en-SG"/>
        </w:rPr>
        <w:t xml:space="preserve"> </w:t>
      </w:r>
      <w:r>
        <w:rPr>
          <w:lang w:val="en-GB"/>
        </w:rPr>
        <w:t xml:space="preserve">(column </w:t>
      </w:r>
      <w:r w:rsidR="00327CC2">
        <w:rPr>
          <w:lang w:val="en-GB"/>
        </w:rPr>
        <w:t>D</w:t>
      </w:r>
      <w:r w:rsidRPr="009B4DE1">
        <w:rPr>
          <w:lang w:val="en-GB"/>
        </w:rPr>
        <w:t xml:space="preserve"> et seqq.)</w:t>
      </w:r>
      <w:r w:rsidR="0028266E">
        <w:rPr>
          <w:lang w:val="en-GB"/>
        </w:rPr>
        <w:t>:</w:t>
      </w:r>
      <w:r>
        <w:rPr>
          <w:lang w:val="en-GB"/>
        </w:rPr>
        <w:t xml:space="preserve"> The </w:t>
      </w:r>
      <w:r w:rsidR="0028266E">
        <w:rPr>
          <w:lang w:val="en-GB"/>
        </w:rPr>
        <w:t>third</w:t>
      </w:r>
      <w:r>
        <w:rPr>
          <w:lang w:val="en-GB"/>
        </w:rPr>
        <w:t xml:space="preserve"> sensitive industry of the </w:t>
      </w:r>
      <w:r w:rsidR="0028266E">
        <w:rPr>
          <w:lang w:val="en-GB"/>
        </w:rPr>
        <w:t>B.O., if any</w:t>
      </w:r>
      <w:r>
        <w:rPr>
          <w:lang w:val="en-GB"/>
        </w:rPr>
        <w:t>;</w:t>
      </w:r>
    </w:p>
    <w:p w14:paraId="2FA48402" w14:textId="1BBAFDE3" w:rsidR="002A4158" w:rsidRPr="002A4158" w:rsidRDefault="002A4158" w:rsidP="002A4158">
      <w:pPr>
        <w:pStyle w:val="Heading3"/>
      </w:pPr>
      <w:bookmarkStart w:id="24" w:name="_Toc425093418"/>
      <w:r w:rsidRPr="002A4158">
        <w:t xml:space="preserve">Understanding the Customer Risk </w:t>
      </w:r>
      <w:r w:rsidR="00C952E3">
        <w:t>Analysis</w:t>
      </w:r>
      <w:r w:rsidRPr="002A4158">
        <w:t xml:space="preserve"> Module</w:t>
      </w:r>
      <w:bookmarkEnd w:id="24"/>
    </w:p>
    <w:p w14:paraId="036E0628" w14:textId="377FC9CC" w:rsidR="00AF6C62" w:rsidRPr="00AF6C62" w:rsidRDefault="002A4158" w:rsidP="00327CC2">
      <w:pPr>
        <w:rPr>
          <w:lang w:val="en-GB" w:eastAsia="en-SG"/>
        </w:rPr>
      </w:pPr>
      <w:r>
        <w:rPr>
          <w:lang w:val="en-GB" w:eastAsia="en-SG"/>
        </w:rPr>
        <w:t>CRAM is not a customer due diligence tool. It is advised that the CRAM</w:t>
      </w:r>
      <w:r w:rsidR="00327CC2">
        <w:rPr>
          <w:lang w:val="en-GB" w:eastAsia="en-SG"/>
        </w:rPr>
        <w:t xml:space="preserve"> is not used for such purposes.</w:t>
      </w:r>
    </w:p>
    <w:p w14:paraId="2321AD7A" w14:textId="67BA1EDC" w:rsidR="00363DCE" w:rsidRDefault="00E70D90" w:rsidP="002A4158">
      <w:pPr>
        <w:ind w:left="-993"/>
        <w:rPr>
          <w:rFonts w:ascii="Century Gothic" w:hAnsi="Century Gothic"/>
          <w:sz w:val="24"/>
          <w:szCs w:val="24"/>
          <w:lang w:val="en-GB" w:eastAsia="en-SG"/>
        </w:rPr>
      </w:pPr>
      <w:r>
        <w:rPr>
          <w:rFonts w:ascii="Century Gothic" w:hAnsi="Century Gothic"/>
          <w:noProof/>
          <w:sz w:val="24"/>
          <w:szCs w:val="24"/>
          <w:lang w:eastAsia="en-SG"/>
        </w:rPr>
        <w:drawing>
          <wp:inline distT="0" distB="0" distL="0" distR="0" wp14:anchorId="71F634D6" wp14:editId="517BF2A8">
            <wp:extent cx="7107952" cy="14192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15653" cy="1420763"/>
                    </a:xfrm>
                    <a:prstGeom prst="rect">
                      <a:avLst/>
                    </a:prstGeom>
                    <a:noFill/>
                    <a:ln>
                      <a:noFill/>
                    </a:ln>
                  </pic:spPr>
                </pic:pic>
              </a:graphicData>
            </a:graphic>
          </wp:inline>
        </w:drawing>
      </w:r>
    </w:p>
    <w:p w14:paraId="61BB7287" w14:textId="38143786" w:rsidR="007A2106" w:rsidRDefault="00820216" w:rsidP="00820216">
      <w:pPr>
        <w:rPr>
          <w:lang w:val="en-GB" w:eastAsia="en-SG"/>
        </w:rPr>
      </w:pPr>
      <w:r>
        <w:rPr>
          <w:b/>
          <w:lang w:val="en-GB" w:eastAsia="en-SG"/>
        </w:rPr>
        <w:t xml:space="preserve">Section </w:t>
      </w:r>
      <w:r w:rsidR="002E0853" w:rsidRPr="00820216">
        <w:rPr>
          <w:b/>
          <w:lang w:val="en-GB" w:eastAsia="en-SG"/>
        </w:rPr>
        <w:t>1</w:t>
      </w:r>
      <w:r>
        <w:rPr>
          <w:b/>
          <w:lang w:val="en-GB" w:eastAsia="en-SG"/>
        </w:rPr>
        <w:t>.</w:t>
      </w:r>
      <w:r w:rsidR="002E0853" w:rsidRPr="00820216">
        <w:rPr>
          <w:b/>
          <w:lang w:val="en-GB" w:eastAsia="en-SG"/>
        </w:rPr>
        <w:t>a-d</w:t>
      </w:r>
      <w:r>
        <w:rPr>
          <w:b/>
          <w:lang w:val="en-GB" w:eastAsia="en-SG"/>
        </w:rPr>
        <w:t>.</w:t>
      </w:r>
      <w:r w:rsidR="007A2106" w:rsidRPr="00820216">
        <w:rPr>
          <w:lang w:val="en-GB" w:eastAsia="en-SG"/>
        </w:rPr>
        <w:t xml:space="preserve"> </w:t>
      </w:r>
      <w:r>
        <w:rPr>
          <w:lang w:val="en-GB" w:eastAsia="en-SG"/>
        </w:rPr>
        <w:t>T</w:t>
      </w:r>
      <w:r w:rsidR="002E5778" w:rsidRPr="00820216">
        <w:rPr>
          <w:lang w:val="en-GB" w:eastAsia="en-SG"/>
        </w:rPr>
        <w:t>he</w:t>
      </w:r>
      <w:r w:rsidR="007A2106" w:rsidRPr="00820216">
        <w:rPr>
          <w:lang w:val="en-GB" w:eastAsia="en-SG"/>
        </w:rPr>
        <w:t xml:space="preserve"> information</w:t>
      </w:r>
      <w:r w:rsidR="009A513C" w:rsidRPr="00820216">
        <w:rPr>
          <w:lang w:val="en-GB" w:eastAsia="en-SG"/>
        </w:rPr>
        <w:t xml:space="preserve"> in these rows </w:t>
      </w:r>
      <w:r w:rsidR="00132220">
        <w:rPr>
          <w:lang w:val="en-GB" w:eastAsia="en-SG"/>
        </w:rPr>
        <w:t>is</w:t>
      </w:r>
      <w:r w:rsidR="007A2106" w:rsidRPr="00820216">
        <w:rPr>
          <w:lang w:val="en-GB" w:eastAsia="en-SG"/>
        </w:rPr>
        <w:t xml:space="preserve"> inserted by the user.</w:t>
      </w:r>
      <w:r w:rsidR="00132220">
        <w:rPr>
          <w:lang w:val="en-GB" w:eastAsia="en-SG"/>
        </w:rPr>
        <w:tab/>
      </w:r>
      <w:r w:rsidR="00132220">
        <w:rPr>
          <w:lang w:val="en-GB" w:eastAsia="en-SG"/>
        </w:rPr>
        <w:br/>
        <w:t>Contrary to the B.O.’s tax residence, t</w:t>
      </w:r>
      <w:r w:rsidR="003C2C8E" w:rsidRPr="00820216">
        <w:rPr>
          <w:lang w:val="en-GB" w:eastAsia="en-SG"/>
        </w:rPr>
        <w:t xml:space="preserve">he tax residence of the customer </w:t>
      </w:r>
      <w:r w:rsidR="009A513C" w:rsidRPr="00820216">
        <w:rPr>
          <w:lang w:val="en-GB" w:eastAsia="en-SG"/>
        </w:rPr>
        <w:t xml:space="preserve">requires </w:t>
      </w:r>
      <w:r w:rsidR="00132220">
        <w:rPr>
          <w:lang w:val="en-GB" w:eastAsia="en-SG"/>
        </w:rPr>
        <w:t>is not taken into consideration for ML/TF risk. It is held that where the customer is not the B.O. (</w:t>
      </w:r>
      <w:r w:rsidR="009A513C" w:rsidRPr="00820216">
        <w:rPr>
          <w:lang w:val="en-GB" w:eastAsia="en-SG"/>
        </w:rPr>
        <w:t>1)</w:t>
      </w:r>
      <w:r w:rsidR="003C2C8E" w:rsidRPr="00820216">
        <w:rPr>
          <w:lang w:val="en-GB" w:eastAsia="en-SG"/>
        </w:rPr>
        <w:t xml:space="preserve"> the “Rational Company”</w:t>
      </w:r>
      <w:r w:rsidR="009A513C" w:rsidRPr="00820216">
        <w:rPr>
          <w:lang w:val="en-GB" w:eastAsia="en-SG"/>
        </w:rPr>
        <w:t xml:space="preserve"> as a customer</w:t>
      </w:r>
      <w:r w:rsidR="003C2C8E" w:rsidRPr="00820216">
        <w:rPr>
          <w:lang w:val="en-GB" w:eastAsia="en-SG"/>
        </w:rPr>
        <w:t xml:space="preserve"> would always pick a ta</w:t>
      </w:r>
      <w:r w:rsidR="00583489" w:rsidRPr="00820216">
        <w:rPr>
          <w:lang w:val="en-GB" w:eastAsia="en-SG"/>
        </w:rPr>
        <w:t>x</w:t>
      </w:r>
      <w:r w:rsidR="003C2C8E" w:rsidRPr="00820216">
        <w:rPr>
          <w:lang w:val="en-GB" w:eastAsia="en-SG"/>
        </w:rPr>
        <w:t xml:space="preserve"> efficient jurisdiction</w:t>
      </w:r>
      <w:r w:rsidR="009A513C" w:rsidRPr="00820216">
        <w:rPr>
          <w:lang w:val="en-GB" w:eastAsia="en-SG"/>
        </w:rPr>
        <w:t xml:space="preserve"> and </w:t>
      </w:r>
      <w:r w:rsidR="00132220">
        <w:rPr>
          <w:lang w:val="en-GB" w:eastAsia="en-SG"/>
        </w:rPr>
        <w:t>(</w:t>
      </w:r>
      <w:r w:rsidR="009A513C" w:rsidRPr="00820216">
        <w:rPr>
          <w:lang w:val="en-GB" w:eastAsia="en-SG"/>
        </w:rPr>
        <w:t>2)</w:t>
      </w:r>
      <w:r w:rsidR="00583489" w:rsidRPr="00820216">
        <w:rPr>
          <w:lang w:val="en-GB" w:eastAsia="en-SG"/>
        </w:rPr>
        <w:t xml:space="preserve"> </w:t>
      </w:r>
      <w:r w:rsidR="009A513C" w:rsidRPr="00820216">
        <w:rPr>
          <w:lang w:val="en-GB" w:eastAsia="en-SG"/>
        </w:rPr>
        <w:t>a</w:t>
      </w:r>
      <w:r w:rsidR="00583489" w:rsidRPr="00820216">
        <w:rPr>
          <w:lang w:val="en-GB" w:eastAsia="en-SG"/>
        </w:rPr>
        <w:t xml:space="preserve"> “</w:t>
      </w:r>
      <w:r w:rsidR="009A513C" w:rsidRPr="00820216">
        <w:rPr>
          <w:lang w:val="en-GB" w:eastAsia="en-SG"/>
        </w:rPr>
        <w:t>Rational P</w:t>
      </w:r>
      <w:r w:rsidR="00583489" w:rsidRPr="00820216">
        <w:rPr>
          <w:lang w:val="en-GB" w:eastAsia="en-SG"/>
        </w:rPr>
        <w:t xml:space="preserve">rofessional </w:t>
      </w:r>
      <w:r w:rsidR="009A513C" w:rsidRPr="00820216">
        <w:rPr>
          <w:lang w:val="en-GB" w:eastAsia="en-SG"/>
        </w:rPr>
        <w:t>S</w:t>
      </w:r>
      <w:r w:rsidR="00583489" w:rsidRPr="00820216">
        <w:rPr>
          <w:lang w:val="en-GB" w:eastAsia="en-SG"/>
        </w:rPr>
        <w:t>ervices</w:t>
      </w:r>
      <w:r w:rsidR="00132220">
        <w:rPr>
          <w:lang w:val="en-GB" w:eastAsia="en-SG"/>
        </w:rPr>
        <w:t xml:space="preserve"> Provider</w:t>
      </w:r>
      <w:r w:rsidR="00583489" w:rsidRPr="00820216">
        <w:rPr>
          <w:lang w:val="en-GB" w:eastAsia="en-SG"/>
        </w:rPr>
        <w:t xml:space="preserve">” </w:t>
      </w:r>
      <w:r w:rsidR="00132220">
        <w:rPr>
          <w:lang w:val="en-GB" w:eastAsia="en-SG"/>
        </w:rPr>
        <w:t>managing such entity</w:t>
      </w:r>
      <w:r w:rsidR="00583489" w:rsidRPr="00820216">
        <w:rPr>
          <w:lang w:val="en-GB" w:eastAsia="en-SG"/>
        </w:rPr>
        <w:t xml:space="preserve"> would not attempt </w:t>
      </w:r>
      <w:r w:rsidR="009A513C" w:rsidRPr="00820216">
        <w:rPr>
          <w:lang w:val="en-GB" w:eastAsia="en-SG"/>
        </w:rPr>
        <w:t xml:space="preserve">to breach any regulatory or legal requirements. Consequently more emphasis should be placed on the tax residency of the </w:t>
      </w:r>
      <w:r w:rsidR="00132220">
        <w:rPr>
          <w:lang w:val="en-GB" w:eastAsia="en-SG"/>
        </w:rPr>
        <w:t>B.O.</w:t>
      </w:r>
    </w:p>
    <w:p w14:paraId="7FF6B212" w14:textId="445BAC57" w:rsidR="00F82362" w:rsidRPr="00820216" w:rsidRDefault="00F82362" w:rsidP="00820216">
      <w:pPr>
        <w:rPr>
          <w:lang w:val="en-GB" w:eastAsia="en-SG"/>
        </w:rPr>
      </w:pPr>
      <w:r w:rsidRPr="00F82362">
        <w:rPr>
          <w:b/>
          <w:lang w:val="en-GB" w:eastAsia="en-SG"/>
        </w:rPr>
        <w:t>Section 1d.</w:t>
      </w:r>
      <w:r>
        <w:rPr>
          <w:lang w:val="en-GB" w:eastAsia="en-SG"/>
        </w:rPr>
        <w:t xml:space="preserve"> This section relates to internal audits by compliance officers which finds customers as high risks. This section is for functionality purposes. Any high risk customer is an immediate cause for concern and resources must be spent to eliminate AML/TF risks these customers pose.</w:t>
      </w:r>
    </w:p>
    <w:p w14:paraId="4FA343A6" w14:textId="6FA4A8AE" w:rsidR="007A2106" w:rsidRPr="00820216" w:rsidRDefault="00820216" w:rsidP="00820216">
      <w:pPr>
        <w:rPr>
          <w:lang w:val="en-GB" w:eastAsia="en-SG"/>
        </w:rPr>
      </w:pPr>
      <w:r>
        <w:rPr>
          <w:b/>
          <w:lang w:val="en-GB" w:eastAsia="en-SG"/>
        </w:rPr>
        <w:t xml:space="preserve">Section </w:t>
      </w:r>
      <w:r w:rsidR="002E0853" w:rsidRPr="00820216">
        <w:rPr>
          <w:b/>
          <w:lang w:val="en-GB" w:eastAsia="en-SG"/>
        </w:rPr>
        <w:t>1</w:t>
      </w:r>
      <w:r>
        <w:rPr>
          <w:b/>
          <w:lang w:val="en-GB" w:eastAsia="en-SG"/>
        </w:rPr>
        <w:t>.</w:t>
      </w:r>
      <w:r w:rsidR="002E0853" w:rsidRPr="00820216">
        <w:rPr>
          <w:b/>
          <w:lang w:val="en-GB" w:eastAsia="en-SG"/>
        </w:rPr>
        <w:t>e</w:t>
      </w:r>
      <w:r>
        <w:rPr>
          <w:b/>
          <w:lang w:val="en-GB" w:eastAsia="en-SG"/>
        </w:rPr>
        <w:t>.</w:t>
      </w:r>
      <w:r w:rsidR="007A2106" w:rsidRPr="00820216">
        <w:rPr>
          <w:lang w:val="en-GB" w:eastAsia="en-SG"/>
        </w:rPr>
        <w:t xml:space="preserve"> </w:t>
      </w:r>
      <w:r w:rsidR="00EF680B">
        <w:rPr>
          <w:lang w:val="en-GB" w:eastAsia="en-SG"/>
        </w:rPr>
        <w:t>The</w:t>
      </w:r>
      <w:r w:rsidR="007A2106" w:rsidRPr="00820216">
        <w:rPr>
          <w:lang w:val="en-GB" w:eastAsia="en-SG"/>
        </w:rPr>
        <w:t xml:space="preserve"> colour coding </w:t>
      </w:r>
      <w:r w:rsidR="00EF680B">
        <w:rPr>
          <w:lang w:val="en-GB" w:eastAsia="en-SG"/>
        </w:rPr>
        <w:t>highlights the customers using non-transparent products. R</w:t>
      </w:r>
      <w:r w:rsidR="007A2106" w:rsidRPr="00820216">
        <w:rPr>
          <w:lang w:val="en-GB" w:eastAsia="en-SG"/>
        </w:rPr>
        <w:t xml:space="preserve">ed </w:t>
      </w:r>
      <w:r w:rsidR="00EF680B">
        <w:rPr>
          <w:lang w:val="en-GB" w:eastAsia="en-SG"/>
        </w:rPr>
        <w:t xml:space="preserve">indicates </w:t>
      </w:r>
      <w:r w:rsidR="007A2106" w:rsidRPr="00820216">
        <w:rPr>
          <w:lang w:val="en-GB" w:eastAsia="en-SG"/>
        </w:rPr>
        <w:t xml:space="preserve">the customer with the </w:t>
      </w:r>
      <w:r w:rsidR="00EF680B">
        <w:rPr>
          <w:lang w:val="en-GB" w:eastAsia="en-SG"/>
        </w:rPr>
        <w:t>highest</w:t>
      </w:r>
      <w:r w:rsidR="007A2106" w:rsidRPr="00820216">
        <w:rPr>
          <w:lang w:val="en-GB" w:eastAsia="en-SG"/>
        </w:rPr>
        <w:t xml:space="preserve"> number of non-transparent </w:t>
      </w:r>
      <w:r w:rsidR="00EF680B">
        <w:rPr>
          <w:lang w:val="en-GB" w:eastAsia="en-SG"/>
        </w:rPr>
        <w:t xml:space="preserve">product </w:t>
      </w:r>
      <w:r w:rsidR="007A2106" w:rsidRPr="00820216">
        <w:rPr>
          <w:lang w:val="en-GB" w:eastAsia="en-SG"/>
        </w:rPr>
        <w:t xml:space="preserve">transactions and green </w:t>
      </w:r>
      <w:r w:rsidR="00EF680B">
        <w:rPr>
          <w:lang w:val="en-GB" w:eastAsia="en-SG"/>
        </w:rPr>
        <w:t xml:space="preserve">the customer </w:t>
      </w:r>
      <w:r w:rsidR="007A2106" w:rsidRPr="00820216">
        <w:rPr>
          <w:lang w:val="en-GB" w:eastAsia="en-SG"/>
        </w:rPr>
        <w:t>with the least.</w:t>
      </w:r>
    </w:p>
    <w:p w14:paraId="542EA940" w14:textId="556AAB84" w:rsidR="007A2106" w:rsidRPr="00820216" w:rsidRDefault="00820216" w:rsidP="00820216">
      <w:pPr>
        <w:rPr>
          <w:lang w:val="en-GB" w:eastAsia="en-SG"/>
        </w:rPr>
      </w:pPr>
      <w:r>
        <w:rPr>
          <w:b/>
          <w:lang w:val="en-GB" w:eastAsia="en-SG"/>
        </w:rPr>
        <w:t xml:space="preserve">Section </w:t>
      </w:r>
      <w:r w:rsidR="007A2106" w:rsidRPr="00820216">
        <w:rPr>
          <w:b/>
          <w:lang w:val="en-GB" w:eastAsia="en-SG"/>
        </w:rPr>
        <w:t>1</w:t>
      </w:r>
      <w:r>
        <w:rPr>
          <w:b/>
          <w:lang w:val="en-GB" w:eastAsia="en-SG"/>
        </w:rPr>
        <w:t>.</w:t>
      </w:r>
      <w:r w:rsidR="007A2106" w:rsidRPr="00820216">
        <w:rPr>
          <w:b/>
          <w:lang w:val="en-GB" w:eastAsia="en-SG"/>
        </w:rPr>
        <w:t>f.</w:t>
      </w:r>
      <w:r w:rsidR="007A2106" w:rsidRPr="00820216">
        <w:rPr>
          <w:lang w:val="en-GB" w:eastAsia="en-SG"/>
        </w:rPr>
        <w:t xml:space="preserve"> </w:t>
      </w:r>
      <w:r w:rsidR="00EF680B">
        <w:rPr>
          <w:lang w:val="en-GB" w:eastAsia="en-SG"/>
        </w:rPr>
        <w:t>The colour coding indicates the customer’s net wealth. R</w:t>
      </w:r>
      <w:r w:rsidR="007A2106" w:rsidRPr="00820216">
        <w:rPr>
          <w:lang w:val="en-GB" w:eastAsia="en-SG"/>
        </w:rPr>
        <w:t xml:space="preserve">ed </w:t>
      </w:r>
      <w:r w:rsidR="00EF680B">
        <w:rPr>
          <w:lang w:val="en-GB" w:eastAsia="en-SG"/>
        </w:rPr>
        <w:t xml:space="preserve">highlights </w:t>
      </w:r>
      <w:r w:rsidR="007A2106" w:rsidRPr="00820216">
        <w:rPr>
          <w:lang w:val="en-GB" w:eastAsia="en-SG"/>
        </w:rPr>
        <w:t xml:space="preserve">the customer </w:t>
      </w:r>
      <w:r w:rsidR="00EF680B">
        <w:rPr>
          <w:lang w:val="en-GB" w:eastAsia="en-SG"/>
        </w:rPr>
        <w:t xml:space="preserve">with the highest </w:t>
      </w:r>
      <w:r w:rsidR="007A2106" w:rsidRPr="00820216">
        <w:rPr>
          <w:lang w:val="en-GB" w:eastAsia="en-SG"/>
        </w:rPr>
        <w:t xml:space="preserve">net wealth and green </w:t>
      </w:r>
      <w:r w:rsidR="00EF680B">
        <w:rPr>
          <w:lang w:val="en-GB" w:eastAsia="en-SG"/>
        </w:rPr>
        <w:t>the customer with</w:t>
      </w:r>
      <w:r w:rsidR="007A2106" w:rsidRPr="00820216">
        <w:rPr>
          <w:lang w:val="en-GB" w:eastAsia="en-SG"/>
        </w:rPr>
        <w:t xml:space="preserve"> the least. </w:t>
      </w:r>
      <w:r w:rsidR="00EF680B">
        <w:rPr>
          <w:lang w:val="en-GB" w:eastAsia="en-SG"/>
        </w:rPr>
        <w:t xml:space="preserve">It is generally considered that </w:t>
      </w:r>
      <w:r w:rsidR="007D795A" w:rsidRPr="00820216">
        <w:rPr>
          <w:lang w:val="en-GB" w:eastAsia="en-SG"/>
        </w:rPr>
        <w:t xml:space="preserve">higher </w:t>
      </w:r>
      <w:r w:rsidR="002E0853" w:rsidRPr="00820216">
        <w:rPr>
          <w:lang w:val="en-GB" w:eastAsia="en-SG"/>
        </w:rPr>
        <w:t xml:space="preserve">net wealth, </w:t>
      </w:r>
      <w:r w:rsidR="00EF680B">
        <w:rPr>
          <w:lang w:val="en-GB" w:eastAsia="en-SG"/>
        </w:rPr>
        <w:t>provides for more opportunities for ML</w:t>
      </w:r>
      <w:r w:rsidR="007D795A" w:rsidRPr="00820216">
        <w:rPr>
          <w:lang w:val="en-GB" w:eastAsia="en-SG"/>
        </w:rPr>
        <w:t>.</w:t>
      </w:r>
    </w:p>
    <w:p w14:paraId="3667204B" w14:textId="1B4F6AF6" w:rsidR="00F448FB" w:rsidRDefault="00820216" w:rsidP="00820216">
      <w:pPr>
        <w:rPr>
          <w:lang w:val="en-GB" w:eastAsia="en-SG"/>
        </w:rPr>
      </w:pPr>
      <w:r>
        <w:rPr>
          <w:b/>
          <w:lang w:val="en-GB" w:eastAsia="en-SG"/>
        </w:rPr>
        <w:t xml:space="preserve">Section </w:t>
      </w:r>
      <w:r w:rsidR="002E0853" w:rsidRPr="00820216">
        <w:rPr>
          <w:b/>
          <w:lang w:val="en-GB" w:eastAsia="en-SG"/>
        </w:rPr>
        <w:t>1</w:t>
      </w:r>
      <w:r>
        <w:rPr>
          <w:b/>
          <w:lang w:val="en-GB" w:eastAsia="en-SG"/>
        </w:rPr>
        <w:t>.</w:t>
      </w:r>
      <w:r w:rsidR="007D795A" w:rsidRPr="00820216">
        <w:rPr>
          <w:b/>
          <w:lang w:val="en-GB" w:eastAsia="en-SG"/>
        </w:rPr>
        <w:t>g</w:t>
      </w:r>
      <w:r>
        <w:rPr>
          <w:b/>
          <w:lang w:val="en-GB" w:eastAsia="en-SG"/>
        </w:rPr>
        <w:t>.</w:t>
      </w:r>
      <w:r w:rsidR="007D795A" w:rsidRPr="00820216">
        <w:rPr>
          <w:lang w:val="en-GB" w:eastAsia="en-SG"/>
        </w:rPr>
        <w:t xml:space="preserve"> </w:t>
      </w:r>
      <w:r w:rsidR="00F448FB">
        <w:rPr>
          <w:lang w:val="en-GB" w:eastAsia="en-SG"/>
        </w:rPr>
        <w:t>The colour coding indicates the customer’s AUM with the Company. R</w:t>
      </w:r>
      <w:r w:rsidR="00F448FB" w:rsidRPr="00820216">
        <w:rPr>
          <w:lang w:val="en-GB" w:eastAsia="en-SG"/>
        </w:rPr>
        <w:t xml:space="preserve">ed </w:t>
      </w:r>
      <w:r w:rsidR="00F448FB">
        <w:rPr>
          <w:lang w:val="en-GB" w:eastAsia="en-SG"/>
        </w:rPr>
        <w:t xml:space="preserve">highlights </w:t>
      </w:r>
      <w:r w:rsidR="00F448FB" w:rsidRPr="00820216">
        <w:rPr>
          <w:lang w:val="en-GB" w:eastAsia="en-SG"/>
        </w:rPr>
        <w:t xml:space="preserve">the customer </w:t>
      </w:r>
      <w:r w:rsidR="00F448FB">
        <w:rPr>
          <w:lang w:val="en-GB" w:eastAsia="en-SG"/>
        </w:rPr>
        <w:t>with the highest AUM</w:t>
      </w:r>
      <w:r w:rsidR="00F448FB" w:rsidRPr="00820216">
        <w:rPr>
          <w:lang w:val="en-GB" w:eastAsia="en-SG"/>
        </w:rPr>
        <w:t xml:space="preserve"> and green </w:t>
      </w:r>
      <w:r w:rsidR="00F448FB">
        <w:rPr>
          <w:lang w:val="en-GB" w:eastAsia="en-SG"/>
        </w:rPr>
        <w:t>the customer with</w:t>
      </w:r>
      <w:r w:rsidR="00F448FB" w:rsidRPr="00820216">
        <w:rPr>
          <w:lang w:val="en-GB" w:eastAsia="en-SG"/>
        </w:rPr>
        <w:t xml:space="preserve"> the least. </w:t>
      </w:r>
      <w:r w:rsidR="00F448FB">
        <w:rPr>
          <w:lang w:val="en-GB" w:eastAsia="en-SG"/>
        </w:rPr>
        <w:t xml:space="preserve">It is generally considered that </w:t>
      </w:r>
      <w:r w:rsidR="00F448FB" w:rsidRPr="00820216">
        <w:rPr>
          <w:lang w:val="en-GB" w:eastAsia="en-SG"/>
        </w:rPr>
        <w:t xml:space="preserve">higher wealth, </w:t>
      </w:r>
      <w:r w:rsidR="00F448FB">
        <w:rPr>
          <w:lang w:val="en-GB" w:eastAsia="en-SG"/>
        </w:rPr>
        <w:t>provides for more opportunities for ML</w:t>
      </w:r>
      <w:r w:rsidR="00F448FB" w:rsidRPr="00820216">
        <w:rPr>
          <w:lang w:val="en-GB" w:eastAsia="en-SG"/>
        </w:rPr>
        <w:t>.</w:t>
      </w:r>
    </w:p>
    <w:p w14:paraId="6A64D684" w14:textId="721F532E" w:rsidR="007A2106" w:rsidRPr="00820216" w:rsidRDefault="00D82B3E" w:rsidP="00820216">
      <w:pPr>
        <w:rPr>
          <w:lang w:val="en-GB" w:eastAsia="en-SG"/>
        </w:rPr>
      </w:pPr>
      <w:r w:rsidRPr="00D82B3E">
        <w:rPr>
          <w:b/>
          <w:lang w:val="en-GB" w:eastAsia="en-SG"/>
        </w:rPr>
        <w:t xml:space="preserve">Section 1.h. </w:t>
      </w:r>
      <w:r w:rsidR="00BA444F" w:rsidRPr="00820216">
        <w:rPr>
          <w:lang w:val="en-GB" w:eastAsia="en-SG"/>
        </w:rPr>
        <w:t xml:space="preserve">The client’s contribution to the </w:t>
      </w:r>
      <w:r w:rsidR="00EF680B">
        <w:rPr>
          <w:lang w:val="en-GB" w:eastAsia="en-SG"/>
        </w:rPr>
        <w:t>AUM</w:t>
      </w:r>
      <w:r w:rsidR="00BA444F" w:rsidRPr="00820216">
        <w:rPr>
          <w:lang w:val="en-GB" w:eastAsia="en-SG"/>
        </w:rPr>
        <w:t xml:space="preserve"> </w:t>
      </w:r>
      <w:r w:rsidR="00EF680B">
        <w:rPr>
          <w:lang w:val="en-GB" w:eastAsia="en-SG"/>
        </w:rPr>
        <w:t>highlights</w:t>
      </w:r>
      <w:r w:rsidR="00BA444F" w:rsidRPr="00820216">
        <w:rPr>
          <w:lang w:val="en-GB" w:eastAsia="en-SG"/>
        </w:rPr>
        <w:t xml:space="preserve"> </w:t>
      </w:r>
      <w:r w:rsidR="00EF680B">
        <w:rPr>
          <w:lang w:val="en-GB" w:eastAsia="en-SG"/>
        </w:rPr>
        <w:t xml:space="preserve">the </w:t>
      </w:r>
      <w:r w:rsidR="00BA444F" w:rsidRPr="00820216">
        <w:rPr>
          <w:lang w:val="en-GB" w:eastAsia="en-SG"/>
        </w:rPr>
        <w:t xml:space="preserve">ratio </w:t>
      </w:r>
      <w:r w:rsidR="00EF680B">
        <w:rPr>
          <w:lang w:val="en-GB" w:eastAsia="en-SG"/>
        </w:rPr>
        <w:t>of the</w:t>
      </w:r>
      <w:r w:rsidR="00BA444F" w:rsidRPr="00820216">
        <w:rPr>
          <w:lang w:val="en-GB" w:eastAsia="en-SG"/>
        </w:rPr>
        <w:t xml:space="preserve"> AUM </w:t>
      </w:r>
      <w:r w:rsidR="00EF680B">
        <w:rPr>
          <w:lang w:val="en-GB" w:eastAsia="en-SG"/>
        </w:rPr>
        <w:t>of the individual to the total AUM of the Company. It thus highlights the importance of the customer to the Company.</w:t>
      </w:r>
    </w:p>
    <w:p w14:paraId="6191D84B" w14:textId="5C42BA8E" w:rsidR="00046D5B" w:rsidRDefault="00F015BA" w:rsidP="00BA444F">
      <w:pPr>
        <w:rPr>
          <w:lang w:val="en-GB" w:eastAsia="en-SG"/>
        </w:rPr>
      </w:pPr>
      <w:r w:rsidRPr="002A4158">
        <w:rPr>
          <w:b/>
          <w:lang w:val="en-GB" w:eastAsia="en-SG"/>
        </w:rPr>
        <w:t>Section 2</w:t>
      </w:r>
      <w:r w:rsidR="00820216">
        <w:rPr>
          <w:b/>
          <w:lang w:val="en-GB" w:eastAsia="en-SG"/>
        </w:rPr>
        <w:t>.</w:t>
      </w:r>
      <w:r w:rsidR="00046D5B">
        <w:rPr>
          <w:b/>
          <w:lang w:val="en-GB" w:eastAsia="en-SG"/>
        </w:rPr>
        <w:t>a.</w:t>
      </w:r>
      <w:r>
        <w:rPr>
          <w:lang w:val="en-GB" w:eastAsia="en-SG"/>
        </w:rPr>
        <w:t xml:space="preserve"> </w:t>
      </w:r>
      <w:r w:rsidR="00046D5B">
        <w:rPr>
          <w:lang w:val="en-GB" w:eastAsia="en-SG"/>
        </w:rPr>
        <w:t>This section indicates the total number of customers of the Company. A high number of customers does not necessarily indicate a high ML/TF risk. The Company should however ensure that is has sufficient AML/CFT resources to adequately control and mitigate the ML/TF risks of all its clients. A higher number of clients may require higher AML/CFT resources.</w:t>
      </w:r>
    </w:p>
    <w:p w14:paraId="6553AED2" w14:textId="346AC7DC" w:rsidR="00046D5B" w:rsidRDefault="00046D5B" w:rsidP="00BA444F">
      <w:pPr>
        <w:rPr>
          <w:lang w:val="en-GB" w:eastAsia="en-SG"/>
        </w:rPr>
      </w:pPr>
      <w:r w:rsidRPr="00AC5A41">
        <w:rPr>
          <w:b/>
          <w:lang w:val="en-GB" w:eastAsia="en-SG"/>
        </w:rPr>
        <w:t>Section 2.b.</w:t>
      </w:r>
      <w:r>
        <w:rPr>
          <w:lang w:val="en-GB" w:eastAsia="en-SG"/>
        </w:rPr>
        <w:t xml:space="preserve"> This section indicates the total number of customer relationships that the Company has classified as high risk. A high number of high risk customers does not necessarily indicate an exceeding overall ML/TF risk. The Company must however ensure that is has sufficient AML/CFT resources to adequately control and mitigate the ML/TF risks of all its clients, in particular high risk clients. A higher number of high risk clients may require higher AML/CFT resources.</w:t>
      </w:r>
    </w:p>
    <w:p w14:paraId="3636131D" w14:textId="18770D98" w:rsidR="00046D5B" w:rsidRDefault="00046D5B" w:rsidP="00BA444F">
      <w:pPr>
        <w:rPr>
          <w:lang w:val="en-GB" w:eastAsia="en-SG"/>
        </w:rPr>
      </w:pPr>
      <w:r w:rsidRPr="00AC5A41">
        <w:rPr>
          <w:b/>
          <w:lang w:val="en-GB" w:eastAsia="en-SG"/>
        </w:rPr>
        <w:t>Section 2.c.</w:t>
      </w:r>
      <w:r>
        <w:rPr>
          <w:lang w:val="en-GB" w:eastAsia="en-SG"/>
        </w:rPr>
        <w:t xml:space="preserve"> The ratio of high risk clients indicates how many customer relationships the Company considers to be high risk. A high ratio of high risk clients requires special prudence and sufficient AML/CFT resources.</w:t>
      </w:r>
    </w:p>
    <w:p w14:paraId="00BB80F1" w14:textId="138E6301" w:rsidR="00046D5B" w:rsidRDefault="00046D5B" w:rsidP="00BA444F">
      <w:pPr>
        <w:rPr>
          <w:lang w:val="en-GB" w:eastAsia="en-SG"/>
        </w:rPr>
      </w:pPr>
      <w:r w:rsidRPr="00AC5A41">
        <w:rPr>
          <w:b/>
          <w:lang w:val="en-GB" w:eastAsia="en-SG"/>
        </w:rPr>
        <w:t>Section 2.d.</w:t>
      </w:r>
      <w:r>
        <w:rPr>
          <w:lang w:val="en-GB" w:eastAsia="en-SG"/>
        </w:rPr>
        <w:t xml:space="preserve"> The total number of non-transparent products indicates, how many non-transparent product transactions all customers of the Company are involved in. The Company should ensure that it has sufficient AML/CFT resources, including knowledge, to assess these transactions</w:t>
      </w:r>
    </w:p>
    <w:p w14:paraId="02929064" w14:textId="627C2A1B" w:rsidR="00046D5B" w:rsidRDefault="00046D5B" w:rsidP="00BA444F">
      <w:pPr>
        <w:rPr>
          <w:lang w:val="en-GB" w:eastAsia="en-SG"/>
        </w:rPr>
      </w:pPr>
      <w:r w:rsidRPr="00AC5A41">
        <w:rPr>
          <w:b/>
          <w:lang w:val="en-GB" w:eastAsia="en-SG"/>
        </w:rPr>
        <w:t>Section 2.e.</w:t>
      </w:r>
      <w:r w:rsidR="00AC5A41">
        <w:rPr>
          <w:lang w:val="en-GB" w:eastAsia="en-SG"/>
        </w:rPr>
        <w:t xml:space="preserve"> The total client wealth and total AUM indicates what amounts the Company is exposed to. Very generally, higher amounts offer more opportunities for ML. However, the specific customers, beneficial owners, transactions etc. provide better indicators of ML/TF risk. Furthermore, it must be considered that the Company is only servicing qualified investors, in particular accredited and institutional investors.</w:t>
      </w:r>
    </w:p>
    <w:p w14:paraId="0F4BC0D0" w14:textId="2136109D" w:rsidR="005157D0" w:rsidRDefault="001D28CB" w:rsidP="001D28CB">
      <w:pPr>
        <w:ind w:left="2552"/>
        <w:rPr>
          <w:b/>
          <w:lang w:val="en-GB" w:eastAsia="en-SG"/>
        </w:rPr>
      </w:pPr>
      <w:r>
        <w:rPr>
          <w:b/>
          <w:noProof/>
          <w:lang w:eastAsia="en-SG"/>
        </w:rPr>
        <w:drawing>
          <wp:inline distT="0" distB="0" distL="0" distR="0" wp14:anchorId="2D9FCA58" wp14:editId="252E7C64">
            <wp:extent cx="2505075" cy="14882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15662" cy="1494520"/>
                    </a:xfrm>
                    <a:prstGeom prst="rect">
                      <a:avLst/>
                    </a:prstGeom>
                    <a:noFill/>
                    <a:ln>
                      <a:noFill/>
                    </a:ln>
                  </pic:spPr>
                </pic:pic>
              </a:graphicData>
            </a:graphic>
          </wp:inline>
        </w:drawing>
      </w:r>
    </w:p>
    <w:p w14:paraId="7BF94CD3" w14:textId="5A1A30E1" w:rsidR="00F55541" w:rsidRDefault="007B005C">
      <w:pPr>
        <w:rPr>
          <w:lang w:val="en-GB" w:eastAsia="en-SG"/>
        </w:rPr>
      </w:pPr>
      <w:r w:rsidRPr="002A4158">
        <w:rPr>
          <w:b/>
          <w:lang w:val="en-GB" w:eastAsia="en-SG"/>
        </w:rPr>
        <w:t>Section 3</w:t>
      </w:r>
      <w:r w:rsidR="003F3F3E">
        <w:rPr>
          <w:b/>
          <w:lang w:val="en-GB" w:eastAsia="en-SG"/>
        </w:rPr>
        <w:t>.</w:t>
      </w:r>
      <w:r>
        <w:rPr>
          <w:lang w:val="en-GB" w:eastAsia="en-SG"/>
        </w:rPr>
        <w:t xml:space="preserve"> </w:t>
      </w:r>
      <w:r w:rsidR="00F55541">
        <w:rPr>
          <w:lang w:val="en-GB" w:eastAsia="en-SG"/>
        </w:rPr>
        <w:t>The number of direct accounts indicates, the number of all client relationships of the Company where the B.O. is himself the customer.</w:t>
      </w:r>
      <w:ins w:id="25" w:author="Jonathan Cheong" w:date="2015-07-23T14:36:00Z">
        <w:r w:rsidR="003D15CA">
          <w:rPr>
            <w:lang w:val="en-GB" w:eastAsia="en-SG"/>
          </w:rPr>
          <w:t xml:space="preserve"> In this section, a private limited company refers to any unlisted company limited by shares.</w:t>
        </w:r>
      </w:ins>
      <w:r w:rsidR="00F55541">
        <w:rPr>
          <w:lang w:val="en-GB" w:eastAsia="en-SG"/>
        </w:rPr>
        <w:t xml:space="preserve"> Similarly, the number of accounts using structures indicates the number of all client relationships of the Company, where the B.O. is not himself the customer, but the B.O. uses a structure. In general, structures are considered to carry higher ML/TF risk.</w:t>
      </w:r>
    </w:p>
    <w:p w14:paraId="294AF65A" w14:textId="4DCD6668" w:rsidR="00126D6D" w:rsidRDefault="00080BCE" w:rsidP="00307EAC">
      <w:pPr>
        <w:rPr>
          <w:lang w:val="en-GB" w:eastAsia="en-SG"/>
        </w:rPr>
      </w:pPr>
      <w:r w:rsidRPr="002A4158">
        <w:rPr>
          <w:b/>
          <w:lang w:val="en-GB" w:eastAsia="en-SG"/>
        </w:rPr>
        <w:t>Section 4</w:t>
      </w:r>
      <w:r w:rsidR="00F55541">
        <w:rPr>
          <w:b/>
          <w:lang w:val="en-GB" w:eastAsia="en-SG"/>
        </w:rPr>
        <w:t>.</w:t>
      </w:r>
      <w:r w:rsidRPr="00307EAC">
        <w:rPr>
          <w:lang w:val="en-GB" w:eastAsia="en-SG"/>
        </w:rPr>
        <w:t xml:space="preserve"> </w:t>
      </w:r>
      <w:r w:rsidR="00F55541">
        <w:rPr>
          <w:lang w:val="en-GB" w:eastAsia="en-SG"/>
        </w:rPr>
        <w:t xml:space="preserve">This section </w:t>
      </w:r>
      <w:r w:rsidRPr="00307EAC">
        <w:rPr>
          <w:lang w:val="en-GB" w:eastAsia="en-SG"/>
        </w:rPr>
        <w:t xml:space="preserve">shows which of the </w:t>
      </w:r>
      <w:r w:rsidR="00F55541">
        <w:rPr>
          <w:lang w:val="en-GB" w:eastAsia="en-SG"/>
        </w:rPr>
        <w:t xml:space="preserve">types of entity </w:t>
      </w:r>
      <w:r w:rsidRPr="00307EAC">
        <w:rPr>
          <w:lang w:val="en-GB" w:eastAsia="en-SG"/>
        </w:rPr>
        <w:t>st</w:t>
      </w:r>
      <w:r w:rsidR="00F55541">
        <w:rPr>
          <w:lang w:val="en-GB" w:eastAsia="en-SG"/>
        </w:rPr>
        <w:t>ructures are most commonly used in the client relationships of the Company</w:t>
      </w:r>
      <w:r w:rsidRPr="00307EAC">
        <w:rPr>
          <w:lang w:val="en-GB" w:eastAsia="en-SG"/>
        </w:rPr>
        <w:t>.</w:t>
      </w:r>
      <w:r w:rsidR="00307EAC" w:rsidRPr="00307EAC">
        <w:rPr>
          <w:lang w:val="en-GB" w:eastAsia="en-SG"/>
        </w:rPr>
        <w:t xml:space="preserve"> </w:t>
      </w:r>
      <w:r w:rsidR="00F55541">
        <w:rPr>
          <w:lang w:val="en-GB" w:eastAsia="en-SG"/>
        </w:rPr>
        <w:t>Although no specific structure may be considered to carry particularly high ML/TF risk, the Company may wish to ensure that it understands all structures used in its client relationships and that it is familiar with the most commonly used structures.</w:t>
      </w:r>
    </w:p>
    <w:p w14:paraId="3A30C3AD" w14:textId="6B908299" w:rsidR="00501944" w:rsidRDefault="00F55541" w:rsidP="00307EAC">
      <w:pPr>
        <w:rPr>
          <w:lang w:val="en-GB"/>
        </w:rPr>
      </w:pPr>
      <w:r w:rsidRPr="00501944">
        <w:rPr>
          <w:b/>
          <w:lang w:val="en-GB" w:eastAsia="en-SG"/>
        </w:rPr>
        <w:t>Section 5.</w:t>
      </w:r>
      <w:r>
        <w:rPr>
          <w:lang w:val="en-GB" w:eastAsia="en-SG"/>
        </w:rPr>
        <w:t xml:space="preserve"> </w:t>
      </w:r>
      <w:r w:rsidR="00501944">
        <w:rPr>
          <w:lang w:val="en-GB" w:eastAsia="en-SG"/>
        </w:rPr>
        <w:t xml:space="preserve">The number of relationships with authorised signatories indicates, in how many of the Company’s client relationships authorised signatories are involved. Furthermore it indicates in how many of these relationships exclusively professional service providers are appointed as authorised signatories. </w:t>
      </w:r>
      <w:r w:rsidR="00501944">
        <w:rPr>
          <w:lang w:val="en-GB"/>
        </w:rPr>
        <w:t>It may be presumed that professional service providers are aware of AML/CFT obligations and will not jeopardise their entire business to cover for a single client.</w:t>
      </w:r>
    </w:p>
    <w:p w14:paraId="03288190" w14:textId="6F9A2C85" w:rsidR="005157D0" w:rsidRDefault="005157D0" w:rsidP="005157D0">
      <w:pPr>
        <w:ind w:left="-1080"/>
        <w:rPr>
          <w:lang w:val="en-GB" w:eastAsia="en-SG"/>
        </w:rPr>
      </w:pPr>
      <w:r>
        <w:rPr>
          <w:noProof/>
          <w:lang w:eastAsia="en-SG"/>
        </w:rPr>
        <w:drawing>
          <wp:inline distT="0" distB="0" distL="0" distR="0" wp14:anchorId="6D078AFD" wp14:editId="06D9F164">
            <wp:extent cx="6866539" cy="13017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14272" cy="1310799"/>
                    </a:xfrm>
                    <a:prstGeom prst="rect">
                      <a:avLst/>
                    </a:prstGeom>
                    <a:noFill/>
                    <a:ln>
                      <a:noFill/>
                    </a:ln>
                  </pic:spPr>
                </pic:pic>
              </a:graphicData>
            </a:graphic>
          </wp:inline>
        </w:drawing>
      </w:r>
    </w:p>
    <w:p w14:paraId="38BD02A1" w14:textId="09CBF1AD" w:rsidR="00501944" w:rsidRPr="00501944" w:rsidRDefault="00126D6D" w:rsidP="006A091C">
      <w:pPr>
        <w:rPr>
          <w:lang w:val="en-GB" w:eastAsia="en-SG"/>
        </w:rPr>
      </w:pPr>
      <w:r w:rsidRPr="002A4158">
        <w:rPr>
          <w:b/>
          <w:lang w:val="en-GB" w:eastAsia="en-SG"/>
        </w:rPr>
        <w:t>Section 6</w:t>
      </w:r>
      <w:r w:rsidR="00501944">
        <w:rPr>
          <w:b/>
          <w:lang w:val="en-GB" w:eastAsia="en-SG"/>
        </w:rPr>
        <w:t>.</w:t>
      </w:r>
      <w:r w:rsidRPr="002A4158">
        <w:rPr>
          <w:b/>
          <w:lang w:val="en-GB" w:eastAsia="en-SG"/>
        </w:rPr>
        <w:t xml:space="preserve"> </w:t>
      </w:r>
      <w:r w:rsidR="00501944">
        <w:rPr>
          <w:lang w:val="en-GB" w:eastAsia="en-SG"/>
        </w:rPr>
        <w:t xml:space="preserve">This section indicates how many client relationships the Company has with documentation deficiencies regarding the customer or any of the structures involved in the client relationship. </w:t>
      </w:r>
      <w:r w:rsidR="00383D1F">
        <w:rPr>
          <w:lang w:val="en-GB" w:eastAsia="en-SG"/>
        </w:rPr>
        <w:t xml:space="preserve">Documentation deficiencies are highlighted in red. </w:t>
      </w:r>
      <w:r w:rsidR="00501944">
        <w:rPr>
          <w:lang w:val="en-GB" w:eastAsia="en-SG"/>
        </w:rPr>
        <w:t>Although such document deficiency may not be grave, the Company should remediate it as soon as possible.</w:t>
      </w:r>
    </w:p>
    <w:p w14:paraId="105F4419" w14:textId="7B0F0F2E" w:rsidR="00501944" w:rsidRDefault="004C266C" w:rsidP="006A091C">
      <w:pPr>
        <w:rPr>
          <w:lang w:val="en-GB" w:eastAsia="en-SG"/>
        </w:rPr>
      </w:pPr>
      <w:r w:rsidRPr="002A4158">
        <w:rPr>
          <w:b/>
          <w:lang w:val="en-GB" w:eastAsia="en-SG"/>
        </w:rPr>
        <w:t>Section 7</w:t>
      </w:r>
      <w:r w:rsidR="00501944">
        <w:rPr>
          <w:b/>
          <w:lang w:val="en-GB" w:eastAsia="en-SG"/>
        </w:rPr>
        <w:t>.</w:t>
      </w:r>
      <w:r>
        <w:rPr>
          <w:b/>
          <w:lang w:val="en-GB" w:eastAsia="en-SG"/>
        </w:rPr>
        <w:t xml:space="preserve"> </w:t>
      </w:r>
      <w:r w:rsidR="00501944">
        <w:rPr>
          <w:lang w:val="en-GB" w:eastAsia="en-SG"/>
        </w:rPr>
        <w:t xml:space="preserve">This section indicates the number of client relationships involving PEPs in the customer or in the structure overall and by type of PEP. While the type of PEP may indicate to the Company with what type it should be most familiar, the Company should overall ensure that it has sufficient AML/CFT resources to monitor all </w:t>
      </w:r>
      <w:r w:rsidR="002D7436">
        <w:rPr>
          <w:lang w:val="en-GB" w:eastAsia="en-SG"/>
        </w:rPr>
        <w:t>client</w:t>
      </w:r>
      <w:r w:rsidR="00501944">
        <w:rPr>
          <w:lang w:val="en-GB" w:eastAsia="en-SG"/>
        </w:rPr>
        <w:t xml:space="preserve"> </w:t>
      </w:r>
      <w:r w:rsidR="002D7436">
        <w:rPr>
          <w:lang w:val="en-GB" w:eastAsia="en-SG"/>
        </w:rPr>
        <w:t xml:space="preserve">relationships involving PEPs </w:t>
      </w:r>
      <w:r w:rsidR="00501944">
        <w:rPr>
          <w:lang w:val="en-GB" w:eastAsia="en-SG"/>
        </w:rPr>
        <w:t>sufficiently.</w:t>
      </w:r>
    </w:p>
    <w:p w14:paraId="0C2353AE" w14:textId="366573EB" w:rsidR="002D7436" w:rsidRDefault="00277358" w:rsidP="00490CE5">
      <w:pPr>
        <w:rPr>
          <w:lang w:val="en-GB" w:eastAsia="en-SG"/>
        </w:rPr>
      </w:pPr>
      <w:r w:rsidRPr="002A4158">
        <w:rPr>
          <w:b/>
          <w:lang w:val="en-GB" w:eastAsia="en-SG"/>
        </w:rPr>
        <w:t>Section 8</w:t>
      </w:r>
      <w:r w:rsidR="002D7436">
        <w:rPr>
          <w:b/>
          <w:lang w:val="en-GB" w:eastAsia="en-SG"/>
        </w:rPr>
        <w:t>.</w:t>
      </w:r>
      <w:r>
        <w:rPr>
          <w:lang w:val="en-GB" w:eastAsia="en-SG"/>
        </w:rPr>
        <w:t xml:space="preserve"> </w:t>
      </w:r>
      <w:r w:rsidR="002D7436">
        <w:rPr>
          <w:lang w:val="en-GB" w:eastAsia="en-SG"/>
        </w:rPr>
        <w:t>This section indicates the number of client relationships in which adverse news has been found on the customer or involving an entity or person in the structure. The Company may wish to ensure that it has sufficient AML/CFT resources to follow up and monitor adverse news commensurate with their gravity.</w:t>
      </w:r>
    </w:p>
    <w:p w14:paraId="493FDC7B" w14:textId="131A1E18" w:rsidR="00F6002B" w:rsidRDefault="00F6002B" w:rsidP="00EE1374">
      <w:pPr>
        <w:ind w:left="-851"/>
        <w:rPr>
          <w:b/>
          <w:lang w:val="en-GB" w:eastAsia="en-SG"/>
        </w:rPr>
      </w:pPr>
      <w:r>
        <w:rPr>
          <w:b/>
          <w:noProof/>
          <w:lang w:eastAsia="en-SG"/>
        </w:rPr>
        <w:drawing>
          <wp:inline distT="0" distB="0" distL="0" distR="0" wp14:anchorId="51D9B07A" wp14:editId="2E37D18E">
            <wp:extent cx="5724525" cy="1714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24525" cy="171450"/>
                    </a:xfrm>
                    <a:prstGeom prst="rect">
                      <a:avLst/>
                    </a:prstGeom>
                    <a:noFill/>
                    <a:ln>
                      <a:noFill/>
                    </a:ln>
                  </pic:spPr>
                </pic:pic>
              </a:graphicData>
            </a:graphic>
          </wp:inline>
        </w:drawing>
      </w:r>
    </w:p>
    <w:p w14:paraId="49D092FD" w14:textId="4886A8BC" w:rsidR="00FE527A" w:rsidRDefault="00FE527A" w:rsidP="009335B1">
      <w:pPr>
        <w:rPr>
          <w:lang w:val="en-GB" w:eastAsia="en-SG"/>
        </w:rPr>
      </w:pPr>
      <w:r w:rsidRPr="002A4158">
        <w:rPr>
          <w:b/>
          <w:lang w:val="en-GB" w:eastAsia="en-SG"/>
        </w:rPr>
        <w:t>Section 9</w:t>
      </w:r>
      <w:r>
        <w:rPr>
          <w:lang w:val="en-GB" w:eastAsia="en-SG"/>
        </w:rPr>
        <w:t xml:space="preserve"> </w:t>
      </w:r>
      <w:r w:rsidR="002D7436">
        <w:rPr>
          <w:lang w:val="en-GB" w:eastAsia="en-SG"/>
        </w:rPr>
        <w:t xml:space="preserve">This section indicates </w:t>
      </w:r>
      <w:r w:rsidR="00EC3527">
        <w:rPr>
          <w:lang w:val="en-GB" w:eastAsia="en-SG"/>
        </w:rPr>
        <w:t>the number of</w:t>
      </w:r>
      <w:r w:rsidR="002D7436">
        <w:rPr>
          <w:lang w:val="en-GB" w:eastAsia="en-SG"/>
        </w:rPr>
        <w:t xml:space="preserve"> client relationships the Company has with documentation deficiencies regarding the </w:t>
      </w:r>
      <w:r w:rsidR="00EC3527">
        <w:rPr>
          <w:lang w:val="en-GB" w:eastAsia="en-SG"/>
        </w:rPr>
        <w:t>B.O</w:t>
      </w:r>
      <w:r w:rsidR="002D7436">
        <w:rPr>
          <w:lang w:val="en-GB" w:eastAsia="en-SG"/>
        </w:rPr>
        <w:t xml:space="preserve">. </w:t>
      </w:r>
      <w:r w:rsidR="00EC3527">
        <w:rPr>
          <w:lang w:val="en-GB" w:eastAsia="en-SG"/>
        </w:rPr>
        <w:t xml:space="preserve">Even where such </w:t>
      </w:r>
      <w:r w:rsidR="002D7436">
        <w:rPr>
          <w:lang w:val="en-GB" w:eastAsia="en-SG"/>
        </w:rPr>
        <w:t>document deficiency may not be grave, the Company should remediate it as soon as possible.</w:t>
      </w:r>
      <w:r w:rsidR="00F6002B">
        <w:rPr>
          <w:lang w:val="en-GB" w:eastAsia="en-SG"/>
        </w:rPr>
        <w:t xml:space="preserve"> Documentation deficiencies denoted in “Yes” will be flagged in red.</w:t>
      </w:r>
    </w:p>
    <w:p w14:paraId="48CCD960" w14:textId="6DACF410" w:rsidR="00F6002B" w:rsidRDefault="00F6002B" w:rsidP="00F6002B">
      <w:pPr>
        <w:ind w:left="2127"/>
        <w:rPr>
          <w:b/>
          <w:lang w:val="en-GB" w:eastAsia="en-SG"/>
        </w:rPr>
      </w:pPr>
      <w:r>
        <w:rPr>
          <w:b/>
          <w:noProof/>
          <w:lang w:eastAsia="en-SG"/>
        </w:rPr>
        <w:drawing>
          <wp:inline distT="0" distB="0" distL="0" distR="0" wp14:anchorId="7BE04D8E" wp14:editId="67AD4642">
            <wp:extent cx="2752725" cy="659803"/>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83600" cy="667203"/>
                    </a:xfrm>
                    <a:prstGeom prst="rect">
                      <a:avLst/>
                    </a:prstGeom>
                    <a:noFill/>
                    <a:ln>
                      <a:noFill/>
                    </a:ln>
                  </pic:spPr>
                </pic:pic>
              </a:graphicData>
            </a:graphic>
          </wp:inline>
        </w:drawing>
      </w:r>
    </w:p>
    <w:p w14:paraId="76700CD7" w14:textId="33297354" w:rsidR="00034988" w:rsidRDefault="00034988" w:rsidP="009335B1">
      <w:pPr>
        <w:rPr>
          <w:lang w:val="en-GB" w:eastAsia="en-SG"/>
        </w:rPr>
      </w:pPr>
      <w:r>
        <w:rPr>
          <w:b/>
          <w:lang w:val="en-GB" w:eastAsia="en-SG"/>
        </w:rPr>
        <w:t>Section 10</w:t>
      </w:r>
      <w:r w:rsidR="002D7436">
        <w:rPr>
          <w:b/>
          <w:lang w:val="en-GB" w:eastAsia="en-SG"/>
        </w:rPr>
        <w:t>a</w:t>
      </w:r>
      <w:r w:rsidR="00F6002B">
        <w:rPr>
          <w:b/>
          <w:lang w:val="en-GB" w:eastAsia="en-SG"/>
        </w:rPr>
        <w:t>.</w:t>
      </w:r>
      <w:r>
        <w:rPr>
          <w:b/>
          <w:lang w:val="en-GB" w:eastAsia="en-SG"/>
        </w:rPr>
        <w:t xml:space="preserve"> </w:t>
      </w:r>
      <w:proofErr w:type="gramStart"/>
      <w:r w:rsidR="00432FD5">
        <w:rPr>
          <w:lang w:val="en-GB" w:eastAsia="en-SG"/>
        </w:rPr>
        <w:t>calculates</w:t>
      </w:r>
      <w:proofErr w:type="gramEnd"/>
      <w:r w:rsidR="00432FD5">
        <w:rPr>
          <w:lang w:val="en-GB" w:eastAsia="en-SG"/>
        </w:rPr>
        <w:t xml:space="preserve"> the total number of politically exposed BOs to give the Company an assessment of how much resources it should allocate to investigating PEP customers in accordance to 8-4-2 of the AML/CFT Guidelines</w:t>
      </w:r>
    </w:p>
    <w:p w14:paraId="69350A42" w14:textId="583A1F3A" w:rsidR="002D7436" w:rsidRDefault="002D7436" w:rsidP="009335B1">
      <w:pPr>
        <w:rPr>
          <w:lang w:val="en-GB" w:eastAsia="en-SG"/>
        </w:rPr>
      </w:pPr>
      <w:r w:rsidRPr="002D7436">
        <w:rPr>
          <w:b/>
          <w:lang w:val="en-GB" w:eastAsia="en-SG"/>
        </w:rPr>
        <w:t>Section 10b.</w:t>
      </w:r>
      <w:r>
        <w:rPr>
          <w:lang w:val="en-GB" w:eastAsia="en-SG"/>
        </w:rPr>
        <w:t xml:space="preserve"> This section indicates the number of client relationships in which adverse news has been found on the B.O. The Company may wish to ensure that it has sufficient AML/CFT resources to follow up and monitor adverse news commensurate with their gravity.</w:t>
      </w:r>
    </w:p>
    <w:p w14:paraId="550246A7" w14:textId="43D31991" w:rsidR="00EE1374" w:rsidRDefault="00EE1374" w:rsidP="00EE1374">
      <w:pPr>
        <w:ind w:left="-709"/>
        <w:rPr>
          <w:lang w:val="en-GB" w:eastAsia="en-SG"/>
        </w:rPr>
      </w:pPr>
      <w:r>
        <w:rPr>
          <w:noProof/>
          <w:lang w:eastAsia="en-SG"/>
        </w:rPr>
        <w:drawing>
          <wp:inline distT="0" distB="0" distL="0" distR="0" wp14:anchorId="3310D4C4" wp14:editId="5AABB722">
            <wp:extent cx="6633180" cy="6953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637755" cy="695805"/>
                    </a:xfrm>
                    <a:prstGeom prst="rect">
                      <a:avLst/>
                    </a:prstGeom>
                    <a:noFill/>
                    <a:ln>
                      <a:noFill/>
                    </a:ln>
                  </pic:spPr>
                </pic:pic>
              </a:graphicData>
            </a:graphic>
          </wp:inline>
        </w:drawing>
      </w:r>
    </w:p>
    <w:p w14:paraId="306BF753" w14:textId="40C0BCDF" w:rsidR="00EC3527" w:rsidRDefault="00034988" w:rsidP="009335B1">
      <w:pPr>
        <w:rPr>
          <w:lang w:val="en-GB" w:eastAsia="en-SG"/>
        </w:rPr>
      </w:pPr>
      <w:r>
        <w:rPr>
          <w:b/>
          <w:lang w:val="en-GB" w:eastAsia="en-SG"/>
        </w:rPr>
        <w:t>Section 11</w:t>
      </w:r>
      <w:r w:rsidR="00EC3527">
        <w:rPr>
          <w:b/>
          <w:lang w:val="en-GB" w:eastAsia="en-SG"/>
        </w:rPr>
        <w:t>.</w:t>
      </w:r>
      <w:r>
        <w:rPr>
          <w:lang w:val="en-GB" w:eastAsia="en-SG"/>
        </w:rPr>
        <w:t xml:space="preserve"> </w:t>
      </w:r>
      <w:r w:rsidR="00EC3527">
        <w:rPr>
          <w:lang w:val="en-GB" w:eastAsia="en-SG"/>
        </w:rPr>
        <w:t xml:space="preserve">The </w:t>
      </w:r>
      <w:r>
        <w:rPr>
          <w:lang w:val="en-GB" w:eastAsia="en-SG"/>
        </w:rPr>
        <w:t xml:space="preserve">colour coding </w:t>
      </w:r>
      <w:r w:rsidR="00EC3527">
        <w:rPr>
          <w:lang w:val="en-GB" w:eastAsia="en-SG"/>
        </w:rPr>
        <w:t xml:space="preserve">highlights the wealth of the different </w:t>
      </w:r>
      <w:proofErr w:type="gramStart"/>
      <w:r w:rsidR="00EC3527">
        <w:rPr>
          <w:lang w:val="en-GB" w:eastAsia="en-SG"/>
        </w:rPr>
        <w:t>B.O.s..</w:t>
      </w:r>
      <w:proofErr w:type="gramEnd"/>
      <w:r w:rsidR="00EC3527">
        <w:rPr>
          <w:lang w:val="en-GB" w:eastAsia="en-SG"/>
        </w:rPr>
        <w:t xml:space="preserve"> Red indicates</w:t>
      </w:r>
      <w:r>
        <w:rPr>
          <w:lang w:val="en-GB" w:eastAsia="en-SG"/>
        </w:rPr>
        <w:t xml:space="preserve"> the largest sum of B.O. net wealth and green the smallest amo</w:t>
      </w:r>
      <w:r w:rsidR="00DE3C76">
        <w:rPr>
          <w:lang w:val="en-GB" w:eastAsia="en-SG"/>
        </w:rPr>
        <w:t xml:space="preserve">ng all </w:t>
      </w:r>
      <w:r w:rsidR="00EC3527">
        <w:rPr>
          <w:lang w:val="en-GB" w:eastAsia="en-SG"/>
        </w:rPr>
        <w:t>B.O.s and their part in the total wealth of all B.O.s.</w:t>
      </w:r>
      <w:r w:rsidR="00DE3C76">
        <w:rPr>
          <w:lang w:val="en-GB" w:eastAsia="en-SG"/>
        </w:rPr>
        <w:t xml:space="preserve"> </w:t>
      </w:r>
      <w:r w:rsidR="00EC3527">
        <w:rPr>
          <w:lang w:val="en-GB" w:eastAsia="en-SG"/>
        </w:rPr>
        <w:t>In very general, it is assumed that high wealth provides for more ML opportunities.</w:t>
      </w:r>
    </w:p>
    <w:p w14:paraId="632081CC" w14:textId="469D0C74" w:rsidR="008A1D6C" w:rsidRDefault="008A1D6C" w:rsidP="009335B1">
      <w:pPr>
        <w:rPr>
          <w:lang w:val="en-GB" w:eastAsia="en-SG"/>
        </w:rPr>
      </w:pPr>
      <w:r>
        <w:rPr>
          <w:b/>
          <w:lang w:val="en-GB" w:eastAsia="en-SG"/>
        </w:rPr>
        <w:t>Section 12</w:t>
      </w:r>
      <w:r w:rsidR="00EC3527">
        <w:rPr>
          <w:b/>
          <w:lang w:val="en-GB" w:eastAsia="en-SG"/>
        </w:rPr>
        <w:t>.</w:t>
      </w:r>
      <w:r>
        <w:rPr>
          <w:b/>
          <w:lang w:val="en-GB" w:eastAsia="en-SG"/>
        </w:rPr>
        <w:t xml:space="preserve"> </w:t>
      </w:r>
      <w:r w:rsidR="00EC3527" w:rsidRPr="00EC3527">
        <w:t>The total number of sensitiv</w:t>
      </w:r>
      <w:r w:rsidR="00EC3527">
        <w:t xml:space="preserve">e industry players indicates in how many of the Company’s client relationships the B.O. is involved in sensitive industries. </w:t>
      </w:r>
      <w:r w:rsidR="00EC3527">
        <w:rPr>
          <w:lang w:val="en-GB" w:eastAsia="en-SG"/>
        </w:rPr>
        <w:t>The Company should ensure that it has enough AML/CFT resources to adequately monitor all relationships involving B.O.s involved in high risk industries.</w:t>
      </w:r>
    </w:p>
    <w:p w14:paraId="66CE1CDC" w14:textId="67C30556" w:rsidR="003A2C4B" w:rsidRDefault="00235BB2" w:rsidP="002A4158">
      <w:pPr>
        <w:ind w:left="1418"/>
        <w:rPr>
          <w:rFonts w:ascii="Century Gothic" w:hAnsi="Century Gothic"/>
          <w:sz w:val="24"/>
          <w:szCs w:val="24"/>
          <w:lang w:val="en-GB" w:eastAsia="en-SG"/>
        </w:rPr>
      </w:pPr>
      <w:r>
        <w:rPr>
          <w:rFonts w:ascii="Century Gothic" w:hAnsi="Century Gothic"/>
          <w:noProof/>
          <w:sz w:val="24"/>
          <w:szCs w:val="24"/>
          <w:lang w:eastAsia="en-SG"/>
        </w:rPr>
        <w:drawing>
          <wp:inline distT="0" distB="0" distL="0" distR="0" wp14:anchorId="2A7DEE0F" wp14:editId="660C3C23">
            <wp:extent cx="3212327" cy="2918608"/>
            <wp:effectExtent l="0" t="0" r="762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39674" cy="2943455"/>
                    </a:xfrm>
                    <a:prstGeom prst="rect">
                      <a:avLst/>
                    </a:prstGeom>
                    <a:noFill/>
                    <a:ln>
                      <a:noFill/>
                    </a:ln>
                  </pic:spPr>
                </pic:pic>
              </a:graphicData>
            </a:graphic>
          </wp:inline>
        </w:drawing>
      </w:r>
    </w:p>
    <w:p w14:paraId="618E93BB" w14:textId="39E4394C" w:rsidR="00EC3527" w:rsidRDefault="00235BB2" w:rsidP="000D3984">
      <w:pPr>
        <w:rPr>
          <w:lang w:val="en-GB" w:eastAsia="en-SG"/>
        </w:rPr>
      </w:pPr>
      <w:r w:rsidRPr="002A4158">
        <w:rPr>
          <w:b/>
          <w:lang w:val="en-GB" w:eastAsia="en-SG"/>
        </w:rPr>
        <w:t>Section 13</w:t>
      </w:r>
      <w:r w:rsidR="00EC3527">
        <w:rPr>
          <w:b/>
          <w:lang w:val="en-GB" w:eastAsia="en-SG"/>
        </w:rPr>
        <w:t>.</w:t>
      </w:r>
      <w:r>
        <w:rPr>
          <w:lang w:val="en-GB" w:eastAsia="en-SG"/>
        </w:rPr>
        <w:t xml:space="preserve"> </w:t>
      </w:r>
      <w:r w:rsidR="00EC3527">
        <w:rPr>
          <w:lang w:val="en-GB" w:eastAsia="en-SG"/>
        </w:rPr>
        <w:t>The colour coding h</w:t>
      </w:r>
      <w:r>
        <w:rPr>
          <w:lang w:val="en-GB" w:eastAsia="en-SG"/>
        </w:rPr>
        <w:t xml:space="preserve">ighlights the most common sensitive industry </w:t>
      </w:r>
      <w:r w:rsidR="00EC3527">
        <w:rPr>
          <w:lang w:val="en-GB" w:eastAsia="en-SG"/>
        </w:rPr>
        <w:t>B.O.s are involved in. Red indicates the</w:t>
      </w:r>
      <w:r w:rsidR="000D3984">
        <w:rPr>
          <w:lang w:val="en-GB" w:eastAsia="en-SG"/>
        </w:rPr>
        <w:t xml:space="preserve"> most commonly engaged sensitive industry </w:t>
      </w:r>
      <w:r w:rsidR="00EC3527">
        <w:rPr>
          <w:lang w:val="en-GB" w:eastAsia="en-SG"/>
        </w:rPr>
        <w:t>whereas green indicates the least common</w:t>
      </w:r>
      <w:r>
        <w:rPr>
          <w:lang w:val="en-GB" w:eastAsia="en-SG"/>
        </w:rPr>
        <w:t>.</w:t>
      </w:r>
      <w:r w:rsidR="00DE3C76">
        <w:rPr>
          <w:lang w:val="en-GB" w:eastAsia="en-SG"/>
        </w:rPr>
        <w:t xml:space="preserve"> </w:t>
      </w:r>
      <w:r w:rsidR="00EC3527">
        <w:rPr>
          <w:lang w:val="en-GB" w:eastAsia="en-SG"/>
        </w:rPr>
        <w:t xml:space="preserve">Red does not necessarily indicate that this is the sensitive industry with the highest ML/TF risk. The Company must analyse the ML/TF risk of every sensitive industry separately. </w:t>
      </w:r>
      <w:r w:rsidR="00AA3E23">
        <w:rPr>
          <w:lang w:val="en-GB" w:eastAsia="en-SG"/>
        </w:rPr>
        <w:t>The colour coding however indicates what sensitive industries the Company may wish to be particularly familiar with because many of its B.O.s are involved in it.</w:t>
      </w:r>
    </w:p>
    <w:p w14:paraId="0881D74E" w14:textId="2576BD81" w:rsidR="00C03B2E" w:rsidRDefault="004B78D5" w:rsidP="004B78D5">
      <w:pPr>
        <w:ind w:left="1800"/>
        <w:rPr>
          <w:rFonts w:ascii="Century Gothic" w:hAnsi="Century Gothic"/>
          <w:sz w:val="24"/>
          <w:szCs w:val="24"/>
          <w:lang w:val="en-GB" w:eastAsia="en-SG"/>
        </w:rPr>
      </w:pPr>
      <w:r>
        <w:rPr>
          <w:rFonts w:ascii="Century Gothic" w:hAnsi="Century Gothic"/>
          <w:noProof/>
          <w:sz w:val="24"/>
          <w:szCs w:val="24"/>
          <w:lang w:eastAsia="en-SG"/>
        </w:rPr>
        <w:drawing>
          <wp:inline distT="0" distB="0" distL="0" distR="0" wp14:anchorId="0ADA7D38" wp14:editId="37811BDE">
            <wp:extent cx="3562184" cy="3531210"/>
            <wp:effectExtent l="0" t="0" r="63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81222" cy="3550082"/>
                    </a:xfrm>
                    <a:prstGeom prst="rect">
                      <a:avLst/>
                    </a:prstGeom>
                    <a:noFill/>
                    <a:ln>
                      <a:noFill/>
                    </a:ln>
                  </pic:spPr>
                </pic:pic>
              </a:graphicData>
            </a:graphic>
          </wp:inline>
        </w:drawing>
      </w:r>
    </w:p>
    <w:p w14:paraId="1D6F7547" w14:textId="77777777" w:rsidR="0058446B" w:rsidRDefault="00C03B2E" w:rsidP="00B54F3E">
      <w:pPr>
        <w:rPr>
          <w:lang w:val="en-GB" w:eastAsia="en-SG"/>
        </w:rPr>
      </w:pPr>
      <w:r w:rsidRPr="002A4158">
        <w:rPr>
          <w:b/>
          <w:lang w:val="en-GB" w:eastAsia="en-SG"/>
        </w:rPr>
        <w:t>Section 14</w:t>
      </w:r>
      <w:r w:rsidR="00AA3E23">
        <w:rPr>
          <w:b/>
          <w:lang w:val="en-GB" w:eastAsia="en-SG"/>
        </w:rPr>
        <w:t xml:space="preserve">. </w:t>
      </w:r>
      <w:r w:rsidR="00AA3E23" w:rsidRPr="00AA3E23">
        <w:rPr>
          <w:lang w:val="en-GB" w:eastAsia="en-SG"/>
        </w:rPr>
        <w:t xml:space="preserve">The jurisdiction frequency </w:t>
      </w:r>
      <w:r>
        <w:rPr>
          <w:lang w:val="en-GB" w:eastAsia="en-SG"/>
        </w:rPr>
        <w:t xml:space="preserve">displays how </w:t>
      </w:r>
      <w:r w:rsidR="00AA3E23">
        <w:rPr>
          <w:lang w:val="en-GB" w:eastAsia="en-SG"/>
        </w:rPr>
        <w:t>many times</w:t>
      </w:r>
      <w:r>
        <w:rPr>
          <w:lang w:val="en-GB" w:eastAsia="en-SG"/>
        </w:rPr>
        <w:t xml:space="preserve"> a particular </w:t>
      </w:r>
      <w:r w:rsidR="00AA3E23">
        <w:rPr>
          <w:lang w:val="en-GB" w:eastAsia="en-SG"/>
        </w:rPr>
        <w:t>country/</w:t>
      </w:r>
      <w:r>
        <w:rPr>
          <w:lang w:val="en-GB" w:eastAsia="en-SG"/>
        </w:rPr>
        <w:t xml:space="preserve">jurisdiction has </w:t>
      </w:r>
      <w:r w:rsidR="00AA3E23">
        <w:rPr>
          <w:lang w:val="en-GB" w:eastAsia="en-SG"/>
        </w:rPr>
        <w:t>been named</w:t>
      </w:r>
      <w:r>
        <w:rPr>
          <w:lang w:val="en-GB" w:eastAsia="en-SG"/>
        </w:rPr>
        <w:t xml:space="preserve"> </w:t>
      </w:r>
      <w:r w:rsidR="00AA3E23">
        <w:rPr>
          <w:lang w:val="en-GB" w:eastAsia="en-SG"/>
        </w:rPr>
        <w:t>in the</w:t>
      </w:r>
      <w:r>
        <w:rPr>
          <w:lang w:val="en-GB" w:eastAsia="en-SG"/>
        </w:rPr>
        <w:t xml:space="preserve"> CRAM grid</w:t>
      </w:r>
      <w:r w:rsidR="00AA3E23">
        <w:rPr>
          <w:lang w:val="en-GB" w:eastAsia="en-SG"/>
        </w:rPr>
        <w:t xml:space="preserve"> with respect to the customer and the B.O</w:t>
      </w:r>
      <w:r>
        <w:rPr>
          <w:lang w:val="en-GB" w:eastAsia="en-SG"/>
        </w:rPr>
        <w:t xml:space="preserve">. </w:t>
      </w:r>
      <w:r w:rsidR="00AA3E23">
        <w:rPr>
          <w:lang w:val="en-GB" w:eastAsia="en-SG"/>
        </w:rPr>
        <w:t>The colour coding reflects the frequency of the country/jurisdiction. Red indicates the most frequent country/jurisdiction, green the least.</w:t>
      </w:r>
    </w:p>
    <w:p w14:paraId="0571F01F" w14:textId="2A77A40F" w:rsidR="00AA3E23" w:rsidRDefault="0058446B" w:rsidP="00B54F3E">
      <w:pPr>
        <w:rPr>
          <w:lang w:val="en-GB" w:eastAsia="en-SG"/>
        </w:rPr>
      </w:pPr>
      <w:r>
        <w:rPr>
          <w:lang w:val="en-GB" w:eastAsia="en-SG"/>
        </w:rPr>
        <w:t>Overall, the jurisdiction frequency puts more weight on the B.O. than the customer by taking more criteria of the B.O. than of the customer into consideration and giving the same weight to every criterion. This stronger weight on the B.O. is due to the fact that the customers, if they are not the B.O., are wealth management structures that have been set up by the B.O. and h</w:t>
      </w:r>
      <w:r w:rsidR="00D47B82">
        <w:rPr>
          <w:lang w:val="en-GB" w:eastAsia="en-SG"/>
        </w:rPr>
        <w:t>ave no operational activities.</w:t>
      </w:r>
    </w:p>
    <w:p w14:paraId="081B8046" w14:textId="3677F2B4" w:rsidR="00C03B2E" w:rsidRDefault="00560EBA" w:rsidP="001D4E27">
      <w:pPr>
        <w:rPr>
          <w:lang w:val="en-GB" w:eastAsia="en-SG"/>
        </w:rPr>
      </w:pPr>
      <w:r w:rsidRPr="002A4158">
        <w:rPr>
          <w:b/>
          <w:lang w:val="en-GB" w:eastAsia="en-SG"/>
        </w:rPr>
        <w:t>Section 15</w:t>
      </w:r>
      <w:r w:rsidR="001D4E27">
        <w:rPr>
          <w:b/>
          <w:lang w:val="en-GB" w:eastAsia="en-SG"/>
        </w:rPr>
        <w:t>.</w:t>
      </w:r>
      <w:r w:rsidR="0007500E">
        <w:rPr>
          <w:b/>
          <w:lang w:val="en-GB" w:eastAsia="en-SG"/>
        </w:rPr>
        <w:t xml:space="preserve"> </w:t>
      </w:r>
      <w:r w:rsidR="001D4E27" w:rsidRPr="001D4E27">
        <w:rPr>
          <w:lang w:val="en-GB" w:eastAsia="en-SG"/>
        </w:rPr>
        <w:t xml:space="preserve">In order to analyse the ML/TF risk of the different jurisdictions, </w:t>
      </w:r>
      <w:r w:rsidR="001D4E27">
        <w:rPr>
          <w:lang w:val="en-GB" w:eastAsia="en-SG"/>
        </w:rPr>
        <w:t>e</w:t>
      </w:r>
      <w:r w:rsidR="001D4E27" w:rsidRPr="001D4E27">
        <w:rPr>
          <w:lang w:val="en-GB" w:eastAsia="en-SG"/>
        </w:rPr>
        <w:t>ach</w:t>
      </w:r>
      <w:r w:rsidR="001D4E27">
        <w:rPr>
          <w:lang w:val="en-GB" w:eastAsia="en-SG"/>
        </w:rPr>
        <w:t xml:space="preserve"> count of jurisdiction frequency is multiplied with the jurisdictional risk factor as indicated in the JRAM to produce a risk score and a ratio. The colour coding </w:t>
      </w:r>
      <w:r w:rsidR="0007500E">
        <w:rPr>
          <w:lang w:val="en-GB" w:eastAsia="en-SG"/>
        </w:rPr>
        <w:t xml:space="preserve">displays </w:t>
      </w:r>
      <w:r w:rsidR="001D4E27">
        <w:rPr>
          <w:lang w:val="en-GB" w:eastAsia="en-SG"/>
        </w:rPr>
        <w:t>to which jurisdictions the Company has the highest ML/TF risk exposure from its customers and B.O.s. Red indicates the highest risk, green the lowest. The Company may wish to be particularly familiar with the ML/TF risks in these countries/jurisdictions.</w:t>
      </w:r>
    </w:p>
    <w:p w14:paraId="790C455E" w14:textId="7A708EAE" w:rsidR="003A2C4B" w:rsidRDefault="004B78D5">
      <w:pPr>
        <w:rPr>
          <w:rFonts w:ascii="Century Gothic" w:hAnsi="Century Gothic"/>
          <w:sz w:val="24"/>
          <w:szCs w:val="24"/>
          <w:lang w:val="en-GB" w:eastAsia="en-SG"/>
        </w:rPr>
      </w:pPr>
      <w:r>
        <w:rPr>
          <w:rFonts w:ascii="Century Gothic" w:hAnsi="Century Gothic"/>
          <w:noProof/>
          <w:sz w:val="24"/>
          <w:szCs w:val="24"/>
          <w:lang w:eastAsia="en-SG"/>
        </w:rPr>
        <w:drawing>
          <wp:inline distT="0" distB="0" distL="0" distR="0" wp14:anchorId="258DDD7F" wp14:editId="0812D437">
            <wp:extent cx="5725160" cy="3538220"/>
            <wp:effectExtent l="0" t="0" r="889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25160" cy="3538220"/>
                    </a:xfrm>
                    <a:prstGeom prst="rect">
                      <a:avLst/>
                    </a:prstGeom>
                    <a:noFill/>
                    <a:ln>
                      <a:noFill/>
                    </a:ln>
                  </pic:spPr>
                </pic:pic>
              </a:graphicData>
            </a:graphic>
          </wp:inline>
        </w:drawing>
      </w:r>
    </w:p>
    <w:p w14:paraId="77E10438" w14:textId="268B5871" w:rsidR="00C401A2" w:rsidRDefault="005953AE" w:rsidP="00B54F3E">
      <w:pPr>
        <w:rPr>
          <w:lang w:val="en-GB" w:eastAsia="en-SG"/>
        </w:rPr>
      </w:pPr>
      <w:r w:rsidRPr="002A4158">
        <w:rPr>
          <w:b/>
          <w:lang w:val="en-GB" w:eastAsia="en-SG"/>
        </w:rPr>
        <w:t>Section 16</w:t>
      </w:r>
      <w:r w:rsidR="00FD2B7C">
        <w:rPr>
          <w:b/>
          <w:lang w:val="en-GB" w:eastAsia="en-SG"/>
        </w:rPr>
        <w:t>.</w:t>
      </w:r>
      <w:r>
        <w:rPr>
          <w:lang w:val="en-GB" w:eastAsia="en-SG"/>
        </w:rPr>
        <w:t xml:space="preserve"> </w:t>
      </w:r>
      <w:r w:rsidR="00FD2B7C">
        <w:rPr>
          <w:lang w:val="en-GB" w:eastAsia="en-SG"/>
        </w:rPr>
        <w:t xml:space="preserve">This section </w:t>
      </w:r>
      <w:r>
        <w:rPr>
          <w:lang w:val="en-GB" w:eastAsia="en-SG"/>
        </w:rPr>
        <w:t>show</w:t>
      </w:r>
      <w:r w:rsidR="00FD2B7C">
        <w:rPr>
          <w:lang w:val="en-GB" w:eastAsia="en-SG"/>
        </w:rPr>
        <w:t>s</w:t>
      </w:r>
      <w:r>
        <w:rPr>
          <w:lang w:val="en-GB" w:eastAsia="en-SG"/>
        </w:rPr>
        <w:t xml:space="preserve"> </w:t>
      </w:r>
      <w:r w:rsidR="00FD2B7C">
        <w:rPr>
          <w:lang w:val="en-GB" w:eastAsia="en-SG"/>
        </w:rPr>
        <w:t>in more detail, how many times a specific country/jurisdiction is involved in a particular aspect of the client relationship. The colour coding highlights the frequency. Red indicates the most frequent country/jurisdiction in respect of the specific aspect indicated, green the least frequent countries. Red does not necessarily indicate high risk. The ML/TF risk of the specific country/jurisdiction has not been taken into account.</w:t>
      </w:r>
    </w:p>
    <w:p w14:paraId="334B37E7" w14:textId="1826CACB" w:rsidR="00C96B5B" w:rsidRDefault="00C96B5B" w:rsidP="0036530A">
      <w:pPr>
        <w:rPr>
          <w:rFonts w:ascii="Century Gothic" w:hAnsi="Century Gothic"/>
          <w:sz w:val="24"/>
          <w:szCs w:val="24"/>
          <w:lang w:val="en-GB" w:eastAsia="en-SG"/>
        </w:rPr>
      </w:pPr>
      <w:r>
        <w:rPr>
          <w:rFonts w:ascii="Century Gothic" w:hAnsi="Century Gothic"/>
          <w:noProof/>
          <w:sz w:val="24"/>
          <w:szCs w:val="24"/>
          <w:lang w:eastAsia="en-SG"/>
        </w:rPr>
        <w:drawing>
          <wp:inline distT="0" distB="0" distL="0" distR="0" wp14:anchorId="7CE54843" wp14:editId="40D0A439">
            <wp:extent cx="4171950" cy="1012888"/>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03111" cy="1020453"/>
                    </a:xfrm>
                    <a:prstGeom prst="rect">
                      <a:avLst/>
                    </a:prstGeom>
                    <a:noFill/>
                    <a:ln>
                      <a:noFill/>
                    </a:ln>
                  </pic:spPr>
                </pic:pic>
              </a:graphicData>
            </a:graphic>
          </wp:inline>
        </w:drawing>
      </w:r>
    </w:p>
    <w:p w14:paraId="3106394B" w14:textId="3D4ED9B6" w:rsidR="00FD2B7C" w:rsidRPr="00FD2B7C" w:rsidRDefault="00C96B5B" w:rsidP="00B54F3E">
      <w:pPr>
        <w:rPr>
          <w:lang w:val="en-GB" w:eastAsia="en-SG"/>
        </w:rPr>
      </w:pPr>
      <w:r w:rsidRPr="002A4158">
        <w:rPr>
          <w:b/>
          <w:lang w:val="en-GB" w:eastAsia="en-SG"/>
        </w:rPr>
        <w:t>Section 17</w:t>
      </w:r>
      <w:r w:rsidR="00FD2B7C">
        <w:rPr>
          <w:b/>
          <w:lang w:val="en-GB" w:eastAsia="en-SG"/>
        </w:rPr>
        <w:t>.</w:t>
      </w:r>
      <w:r>
        <w:rPr>
          <w:b/>
          <w:lang w:val="en-GB" w:eastAsia="en-SG"/>
        </w:rPr>
        <w:t xml:space="preserve"> </w:t>
      </w:r>
      <w:r w:rsidR="00FD2B7C">
        <w:rPr>
          <w:lang w:val="en-GB" w:eastAsia="en-SG"/>
        </w:rPr>
        <w:t>This section indicates the number of client relationships in which the Company provides a specific type of service. The colour coding indicates the frequency of the specific types of services. Red indicates the most frequent type of service, green the least frequent. The colour does not indicate the ML/TF risk of the type of service. However, the Company may wish to analyse the ML/TF risks of the most frequent type of service most thoroughly.</w:t>
      </w:r>
    </w:p>
    <w:p w14:paraId="2321AD7F" w14:textId="0ABDB64C" w:rsidR="002A57B5" w:rsidRDefault="00C952E3" w:rsidP="00B92800">
      <w:pPr>
        <w:pStyle w:val="Heading2"/>
      </w:pPr>
      <w:bookmarkStart w:id="26" w:name="_Toc425093419"/>
      <w:r>
        <w:t>Jurisdictional</w:t>
      </w:r>
      <w:r w:rsidR="006D4AEB" w:rsidRPr="00570D06">
        <w:t xml:space="preserve"> </w:t>
      </w:r>
      <w:r>
        <w:t>(</w:t>
      </w:r>
      <w:r w:rsidR="006D4AEB" w:rsidRPr="00570D06">
        <w:t>Country</w:t>
      </w:r>
      <w:r>
        <w:t>)</w:t>
      </w:r>
      <w:r w:rsidR="006D4AEB" w:rsidRPr="00570D06">
        <w:t xml:space="preserve"> Risk</w:t>
      </w:r>
      <w:r w:rsidR="00A03C6D" w:rsidRPr="00570D06">
        <w:t xml:space="preserve"> </w:t>
      </w:r>
      <w:r>
        <w:t>Analysis Module</w:t>
      </w:r>
      <w:bookmarkEnd w:id="26"/>
    </w:p>
    <w:p w14:paraId="5DFDE410" w14:textId="1B9676D9" w:rsidR="00362D01" w:rsidRDefault="004D4810" w:rsidP="004D4810">
      <w:pPr>
        <w:rPr>
          <w:lang w:val="en-GB"/>
        </w:rPr>
      </w:pPr>
      <w:r w:rsidRPr="0004148B">
        <w:rPr>
          <w:lang w:val="en-GB"/>
        </w:rPr>
        <w:t xml:space="preserve">The Jurisdictional </w:t>
      </w:r>
      <w:r w:rsidR="00362D01">
        <w:rPr>
          <w:lang w:val="en-GB"/>
        </w:rPr>
        <w:t xml:space="preserve">(Country) </w:t>
      </w:r>
      <w:r w:rsidRPr="0004148B">
        <w:rPr>
          <w:lang w:val="en-GB"/>
        </w:rPr>
        <w:t xml:space="preserve">Risk </w:t>
      </w:r>
      <w:r w:rsidR="00362D01">
        <w:rPr>
          <w:lang w:val="en-GB"/>
        </w:rPr>
        <w:t>Analysis Module (“JRAM”)</w:t>
      </w:r>
      <w:r w:rsidRPr="0004148B">
        <w:rPr>
          <w:lang w:val="en-GB"/>
        </w:rPr>
        <w:t xml:space="preserve"> </w:t>
      </w:r>
      <w:r w:rsidR="00362D01">
        <w:rPr>
          <w:lang w:val="en-GB"/>
        </w:rPr>
        <w:t>presents an overview of the ML/TF risk, and separately the risk of tax related ML, of the countries/jurisdictions the Company and its customers are connected to. The JRAM provides an overview of the risk of the countries/jurisdiction and the Company’s most substantial exposures to these risks.</w:t>
      </w:r>
    </w:p>
    <w:p w14:paraId="2C9FEA90" w14:textId="77777777" w:rsidR="00C428BD" w:rsidRDefault="00C428BD" w:rsidP="00C428BD">
      <w:r>
        <w:t>When taking into account jurisdictional risks, the SNRA takes into consideration:</w:t>
      </w:r>
    </w:p>
    <w:p w14:paraId="0DF664C4" w14:textId="5249C6CA" w:rsidR="00C428BD" w:rsidRPr="0004148B" w:rsidRDefault="00C428BD" w:rsidP="00B172D9">
      <w:pPr>
        <w:pStyle w:val="ListParagraph"/>
        <w:numPr>
          <w:ilvl w:val="0"/>
          <w:numId w:val="18"/>
        </w:numPr>
      </w:pPr>
      <w:r w:rsidRPr="0004148B">
        <w:t>Legislation</w:t>
      </w:r>
      <w:r>
        <w:t xml:space="preserve"> and Enforcement</w:t>
      </w:r>
      <w:r w:rsidRPr="0004148B">
        <w:rPr>
          <w:rStyle w:val="FootnoteReference"/>
          <w:rFonts w:ascii="Century Gothic" w:hAnsi="Century Gothic"/>
          <w:sz w:val="24"/>
          <w:szCs w:val="24"/>
        </w:rPr>
        <w:footnoteReference w:id="2"/>
      </w:r>
      <w:r>
        <w:t>;</w:t>
      </w:r>
    </w:p>
    <w:p w14:paraId="40846D7F" w14:textId="735C2113" w:rsidR="00C428BD" w:rsidRPr="0004148B" w:rsidRDefault="00C428BD" w:rsidP="00B172D9">
      <w:pPr>
        <w:pStyle w:val="ListParagraph"/>
        <w:numPr>
          <w:ilvl w:val="0"/>
          <w:numId w:val="18"/>
        </w:numPr>
      </w:pPr>
      <w:r w:rsidRPr="0004148B">
        <w:t xml:space="preserve">Prosecution </w:t>
      </w:r>
      <w:r>
        <w:t>and</w:t>
      </w:r>
      <w:r w:rsidRPr="0004148B">
        <w:t xml:space="preserve"> court system</w:t>
      </w:r>
      <w:r w:rsidRPr="0004148B">
        <w:rPr>
          <w:rStyle w:val="FootnoteReference"/>
          <w:rFonts w:ascii="Century Gothic" w:hAnsi="Century Gothic"/>
          <w:sz w:val="24"/>
          <w:szCs w:val="24"/>
        </w:rPr>
        <w:footnoteReference w:id="3"/>
      </w:r>
      <w:r>
        <w:t>;</w:t>
      </w:r>
    </w:p>
    <w:p w14:paraId="3369871D" w14:textId="306DD31C" w:rsidR="00C428BD" w:rsidRPr="0004148B" w:rsidRDefault="00C428BD" w:rsidP="00B172D9">
      <w:pPr>
        <w:pStyle w:val="ListParagraph"/>
        <w:numPr>
          <w:ilvl w:val="0"/>
          <w:numId w:val="18"/>
        </w:numPr>
      </w:pPr>
      <w:r w:rsidRPr="0004148B">
        <w:t xml:space="preserve">Co-ordination and </w:t>
      </w:r>
      <w:r>
        <w:t>i</w:t>
      </w:r>
      <w:r w:rsidRPr="0004148B">
        <w:t>nternational co-operation</w:t>
      </w:r>
      <w:r w:rsidRPr="0004148B">
        <w:rPr>
          <w:rStyle w:val="FootnoteReference"/>
          <w:rFonts w:ascii="Century Gothic" w:hAnsi="Century Gothic"/>
          <w:sz w:val="24"/>
          <w:szCs w:val="24"/>
        </w:rPr>
        <w:footnoteReference w:id="4"/>
      </w:r>
      <w:r>
        <w:t>;</w:t>
      </w:r>
    </w:p>
    <w:p w14:paraId="7271458A" w14:textId="0048A0BC" w:rsidR="00C428BD" w:rsidRDefault="00C428BD" w:rsidP="00B172D9">
      <w:pPr>
        <w:pStyle w:val="ListParagraph"/>
        <w:numPr>
          <w:ilvl w:val="0"/>
          <w:numId w:val="18"/>
        </w:numPr>
      </w:pPr>
      <w:r>
        <w:t>Domestic intelligence u</w:t>
      </w:r>
      <w:r w:rsidRPr="0004148B">
        <w:t>nit</w:t>
      </w:r>
      <w:r w:rsidRPr="0004148B">
        <w:rPr>
          <w:rStyle w:val="FootnoteReference"/>
          <w:rFonts w:ascii="Century Gothic" w:hAnsi="Century Gothic"/>
          <w:sz w:val="24"/>
          <w:szCs w:val="24"/>
        </w:rPr>
        <w:footnoteReference w:id="5"/>
      </w:r>
      <w:r>
        <w:t>;</w:t>
      </w:r>
    </w:p>
    <w:p w14:paraId="7E85AF72" w14:textId="7D4AEB50" w:rsidR="00C428BD" w:rsidRPr="0004148B" w:rsidRDefault="00C428BD" w:rsidP="00B172D9">
      <w:pPr>
        <w:pStyle w:val="ListParagraph"/>
        <w:numPr>
          <w:ilvl w:val="0"/>
          <w:numId w:val="18"/>
        </w:numPr>
      </w:pPr>
      <w:r w:rsidRPr="0004148B">
        <w:t>Education</w:t>
      </w:r>
      <w:r>
        <w:t>;</w:t>
      </w:r>
    </w:p>
    <w:p w14:paraId="69A8B367" w14:textId="3E3263E9" w:rsidR="00C428BD" w:rsidRPr="0004148B" w:rsidRDefault="00C428BD" w:rsidP="00B172D9">
      <w:pPr>
        <w:pStyle w:val="ListParagraph"/>
        <w:numPr>
          <w:ilvl w:val="0"/>
          <w:numId w:val="18"/>
        </w:numPr>
      </w:pPr>
      <w:r>
        <w:t>Industry;</w:t>
      </w:r>
    </w:p>
    <w:p w14:paraId="07F77487" w14:textId="2E2FAFA5" w:rsidR="00C428BD" w:rsidRPr="0004148B" w:rsidRDefault="00C428BD" w:rsidP="00B172D9">
      <w:pPr>
        <w:pStyle w:val="ListParagraph"/>
        <w:numPr>
          <w:ilvl w:val="0"/>
          <w:numId w:val="18"/>
        </w:numPr>
      </w:pPr>
      <w:r>
        <w:t>Threats of d</w:t>
      </w:r>
      <w:r w:rsidRPr="0004148B">
        <w:t>omestic origin</w:t>
      </w:r>
      <w:r w:rsidRPr="0004148B">
        <w:rPr>
          <w:rStyle w:val="FootnoteReference"/>
          <w:rFonts w:ascii="Century Gothic" w:hAnsi="Century Gothic"/>
          <w:sz w:val="24"/>
          <w:szCs w:val="24"/>
        </w:rPr>
        <w:footnoteReference w:id="6"/>
      </w:r>
      <w:r>
        <w:t>;</w:t>
      </w:r>
    </w:p>
    <w:p w14:paraId="3B3E070E" w14:textId="76722A26" w:rsidR="00C428BD" w:rsidRPr="0004148B" w:rsidRDefault="00C428BD" w:rsidP="00B172D9">
      <w:pPr>
        <w:pStyle w:val="ListParagraph"/>
        <w:numPr>
          <w:ilvl w:val="0"/>
          <w:numId w:val="18"/>
        </w:numPr>
      </w:pPr>
      <w:r>
        <w:t>Fiscal p</w:t>
      </w:r>
      <w:r w:rsidRPr="0004148B">
        <w:t>olicy</w:t>
      </w:r>
      <w:r>
        <w:t>.</w:t>
      </w:r>
    </w:p>
    <w:p w14:paraId="77FF9194" w14:textId="79B1BACE" w:rsidR="00C952E3" w:rsidRDefault="00C952E3" w:rsidP="00C428BD">
      <w:pPr>
        <w:pStyle w:val="Heading3"/>
        <w:rPr>
          <w:lang w:val="en-GB"/>
        </w:rPr>
      </w:pPr>
      <w:bookmarkStart w:id="27" w:name="_Toc425093420"/>
      <w:r>
        <w:rPr>
          <w:lang w:val="en-GB"/>
        </w:rPr>
        <w:t>Money Laundering and Terrorism Financing Risk</w:t>
      </w:r>
      <w:bookmarkEnd w:id="27"/>
    </w:p>
    <w:p w14:paraId="42E0FF8C" w14:textId="2DCCF6C0" w:rsidR="00FA6035" w:rsidRPr="0004148B" w:rsidRDefault="00B54BBF" w:rsidP="00B54BBF">
      <w:pPr>
        <w:ind w:left="-810"/>
        <w:rPr>
          <w:rFonts w:ascii="Century Gothic" w:hAnsi="Century Gothic"/>
          <w:sz w:val="24"/>
          <w:szCs w:val="24"/>
        </w:rPr>
      </w:pPr>
      <w:r>
        <w:rPr>
          <w:rFonts w:ascii="Century Gothic" w:hAnsi="Century Gothic"/>
          <w:noProof/>
          <w:sz w:val="24"/>
          <w:szCs w:val="24"/>
          <w:lang w:eastAsia="en-SG"/>
        </w:rPr>
        <w:drawing>
          <wp:inline distT="0" distB="0" distL="0" distR="0" wp14:anchorId="43783FF6" wp14:editId="290B323C">
            <wp:extent cx="6917830" cy="3045349"/>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948522" cy="3058860"/>
                    </a:xfrm>
                    <a:prstGeom prst="rect">
                      <a:avLst/>
                    </a:prstGeom>
                    <a:noFill/>
                    <a:ln>
                      <a:noFill/>
                    </a:ln>
                  </pic:spPr>
                </pic:pic>
              </a:graphicData>
            </a:graphic>
          </wp:inline>
        </w:drawing>
      </w:r>
    </w:p>
    <w:p w14:paraId="17901703" w14:textId="2334709B" w:rsidR="00B92800" w:rsidRDefault="00B92800" w:rsidP="00C952E3">
      <w:pPr>
        <w:pStyle w:val="Heading4"/>
        <w:rPr>
          <w:lang w:val="en-GB"/>
        </w:rPr>
      </w:pPr>
      <w:r>
        <w:rPr>
          <w:lang w:val="en-GB"/>
        </w:rPr>
        <w:t>Required Information</w:t>
      </w:r>
    </w:p>
    <w:p w14:paraId="3A49743A" w14:textId="77777777" w:rsidR="00CD5975" w:rsidRDefault="00CD5975" w:rsidP="00CD5975">
      <w:pPr>
        <w:rPr>
          <w:lang w:val="en-GB"/>
        </w:rPr>
      </w:pPr>
      <w:r>
        <w:rPr>
          <w:lang w:val="en-GB"/>
        </w:rPr>
        <w:t>Information on every country that is listed with regards to the Company and its controlled entities, its customers and their transactions should be listed in the JRAM. At the same time, the information on countries should be restricted to these countries in order to allow for an accurate evaluation.</w:t>
      </w:r>
    </w:p>
    <w:p w14:paraId="41A88AEF" w14:textId="2EFC986F" w:rsidR="00CD5975" w:rsidRPr="00FA6035" w:rsidRDefault="00CD5975" w:rsidP="00CD5975">
      <w:pPr>
        <w:rPr>
          <w:lang w:val="en-GB"/>
        </w:rPr>
      </w:pPr>
      <w:r w:rsidRPr="00FA6035">
        <w:rPr>
          <w:lang w:val="en-GB"/>
        </w:rPr>
        <w:t>Where the countries/jurisdictions provided in the template do not cover all the jurisdictions with which the Company and its controlled entities as well as the customers of the Company and their associated parties are connected, five free rows are provided to add additional jurisdictions. If more countries/jurisdictions are needed, information on countries/jurisdictions may be replaced that are provided in the template but not used by the Company. If countries/jurisdictions beyond these two options are added, the Company must ensure that the formulas in other connected tables are also updated.</w:t>
      </w:r>
    </w:p>
    <w:p w14:paraId="392A4367" w14:textId="1289334F" w:rsidR="00FA6035" w:rsidRDefault="00FA6035" w:rsidP="00FA6035">
      <w:pPr>
        <w:rPr>
          <w:rFonts w:ascii="Century Gothic" w:hAnsi="Century Gothic"/>
          <w:sz w:val="24"/>
          <w:szCs w:val="24"/>
          <w:lang w:val="en-GB" w:eastAsia="en-SG"/>
        </w:rPr>
      </w:pPr>
      <w:r>
        <w:rPr>
          <w:lang w:val="en-GB"/>
        </w:rPr>
        <w:t xml:space="preserve">The following information must be inserted into </w:t>
      </w:r>
      <w:r w:rsidR="00CD5975">
        <w:rPr>
          <w:lang w:val="en-GB"/>
        </w:rPr>
        <w:t>JRAM</w:t>
      </w:r>
      <w:r>
        <w:rPr>
          <w:lang w:val="en-GB"/>
        </w:rPr>
        <w:t xml:space="preserve"> </w:t>
      </w:r>
      <w:r w:rsidR="00CD5975">
        <w:rPr>
          <w:lang w:val="en-GB"/>
        </w:rPr>
        <w:t>on every country</w:t>
      </w:r>
      <w:r>
        <w:rPr>
          <w:rFonts w:ascii="Century Gothic" w:hAnsi="Century Gothic"/>
          <w:sz w:val="24"/>
          <w:szCs w:val="24"/>
          <w:lang w:val="en-GB" w:eastAsia="en-SG"/>
        </w:rPr>
        <w:t>:</w:t>
      </w:r>
    </w:p>
    <w:p w14:paraId="40C61B8D" w14:textId="43F8FCED" w:rsidR="00FA6035" w:rsidRDefault="00FA6035" w:rsidP="00B172D9">
      <w:pPr>
        <w:pStyle w:val="ListParagraph"/>
        <w:numPr>
          <w:ilvl w:val="0"/>
          <w:numId w:val="17"/>
        </w:numPr>
        <w:rPr>
          <w:lang w:val="en-GB"/>
        </w:rPr>
      </w:pPr>
      <w:r w:rsidRPr="00C428BD">
        <w:rPr>
          <w:b/>
          <w:lang w:val="en-GB"/>
        </w:rPr>
        <w:t>Section 1:</w:t>
      </w:r>
      <w:r>
        <w:rPr>
          <w:lang w:val="en-GB"/>
        </w:rPr>
        <w:t xml:space="preserve"> The name of the jurisdiction; where too little information can be obtained on a specific jurisdiction in a country, the Company may opt to introduce the country and the information on the country in the respective cells.</w:t>
      </w:r>
    </w:p>
    <w:p w14:paraId="6BE4CF7E" w14:textId="38A00039" w:rsidR="00FA6035" w:rsidRDefault="00FA6035" w:rsidP="00B172D9">
      <w:pPr>
        <w:pStyle w:val="ListParagraph"/>
        <w:numPr>
          <w:ilvl w:val="0"/>
          <w:numId w:val="17"/>
        </w:numPr>
        <w:rPr>
          <w:lang w:val="en-GB"/>
        </w:rPr>
      </w:pPr>
      <w:r w:rsidRPr="00C428BD">
        <w:rPr>
          <w:b/>
          <w:lang w:val="en-GB"/>
        </w:rPr>
        <w:t>Section 2:</w:t>
      </w:r>
      <w:r>
        <w:rPr>
          <w:lang w:val="en-GB"/>
        </w:rPr>
        <w:t xml:space="preserve"> This column indicates</w:t>
      </w:r>
      <w:r w:rsidR="00C428BD">
        <w:rPr>
          <w:lang w:val="en-GB"/>
        </w:rPr>
        <w:t>,</w:t>
      </w:r>
      <w:r w:rsidRPr="00FA6035">
        <w:t xml:space="preserve"> </w:t>
      </w:r>
      <w:r>
        <w:rPr>
          <w:lang w:val="en-GB"/>
        </w:rPr>
        <w:t>if a j</w:t>
      </w:r>
      <w:r w:rsidR="00C428BD">
        <w:rPr>
          <w:lang w:val="en-GB"/>
        </w:rPr>
        <w:t>urisdiction</w:t>
      </w:r>
      <w:r>
        <w:rPr>
          <w:lang w:val="en-GB"/>
        </w:rPr>
        <w:t xml:space="preserve"> is currently</w:t>
      </w:r>
      <w:r w:rsidRPr="00FA6035">
        <w:rPr>
          <w:lang w:val="en-GB"/>
        </w:rPr>
        <w:t xml:space="preserve"> subject to a call </w:t>
      </w:r>
      <w:r>
        <w:rPr>
          <w:lang w:val="en-GB"/>
        </w:rPr>
        <w:t xml:space="preserve">by the Financial Action Task Force (“FATF”) </w:t>
      </w:r>
      <w:r w:rsidRPr="00FA6035">
        <w:rPr>
          <w:lang w:val="en-GB"/>
        </w:rPr>
        <w:t>on its members and other jurisdictions to apply counter-measures to protect the international financial system from the on-going and substantial money laundering and terrorist financing (ML/FT) risks emanating from the jurisdiction.</w:t>
      </w:r>
      <w:r>
        <w:rPr>
          <w:lang w:val="en-GB"/>
        </w:rPr>
        <w:t xml:space="preserve"> </w:t>
      </w:r>
      <w:r w:rsidR="00C428BD">
        <w:rPr>
          <w:lang w:val="en-GB"/>
        </w:rPr>
        <w:t>These jurisdictions are generally considered to pose a high ML/TF risk.</w:t>
      </w:r>
      <w:r w:rsidR="00C428BD">
        <w:rPr>
          <w:lang w:val="en-GB"/>
        </w:rPr>
        <w:tab/>
      </w:r>
      <w:r w:rsidR="00C428BD">
        <w:rPr>
          <w:lang w:val="en-GB"/>
        </w:rPr>
        <w:br/>
      </w:r>
      <w:r>
        <w:rPr>
          <w:lang w:val="en-GB"/>
        </w:rPr>
        <w:t xml:space="preserve">The list of jurisdictions which are subject to such call can be obtained on FATF’s website </w:t>
      </w:r>
      <w:hyperlink r:id="rId28" w:history="1">
        <w:r w:rsidR="00C428BD" w:rsidRPr="00F23ADF">
          <w:rPr>
            <w:rStyle w:val="Hyperlink"/>
            <w:lang w:val="en-GB"/>
          </w:rPr>
          <w:t>www.fatf-gafi.org</w:t>
        </w:r>
      </w:hyperlink>
      <w:r>
        <w:rPr>
          <w:lang w:val="en-GB"/>
        </w:rPr>
        <w:t>.</w:t>
      </w:r>
    </w:p>
    <w:p w14:paraId="55AF450F" w14:textId="18EA9DCD" w:rsidR="00C428BD" w:rsidRDefault="00C428BD" w:rsidP="00B172D9">
      <w:pPr>
        <w:pStyle w:val="ListParagraph"/>
        <w:numPr>
          <w:ilvl w:val="0"/>
          <w:numId w:val="17"/>
        </w:numPr>
        <w:rPr>
          <w:lang w:val="en-GB"/>
        </w:rPr>
      </w:pPr>
      <w:r w:rsidRPr="00C428BD">
        <w:rPr>
          <w:b/>
          <w:lang w:val="en-GB"/>
        </w:rPr>
        <w:t>Section 3:</w:t>
      </w:r>
      <w:r>
        <w:rPr>
          <w:lang w:val="en-GB"/>
        </w:rPr>
        <w:t xml:space="preserve"> This column indicates, if a j</w:t>
      </w:r>
      <w:r w:rsidRPr="00C428BD">
        <w:rPr>
          <w:lang w:val="en-GB"/>
        </w:rPr>
        <w:t>urisdiction</w:t>
      </w:r>
      <w:r>
        <w:rPr>
          <w:lang w:val="en-GB"/>
        </w:rPr>
        <w:t xml:space="preserve"> is currently considered by FATF to have</w:t>
      </w:r>
      <w:r w:rsidRPr="00C428BD">
        <w:rPr>
          <w:lang w:val="en-GB"/>
        </w:rPr>
        <w:t xml:space="preserve"> strategic AML/CFT deficiencies </w:t>
      </w:r>
      <w:r>
        <w:rPr>
          <w:lang w:val="en-GB"/>
        </w:rPr>
        <w:t>and</w:t>
      </w:r>
      <w:r w:rsidRPr="00C428BD">
        <w:rPr>
          <w:lang w:val="en-GB"/>
        </w:rPr>
        <w:t xml:space="preserve"> not </w:t>
      </w:r>
      <w:r>
        <w:rPr>
          <w:lang w:val="en-GB"/>
        </w:rPr>
        <w:t xml:space="preserve">to have </w:t>
      </w:r>
      <w:r w:rsidRPr="00C428BD">
        <w:rPr>
          <w:lang w:val="en-GB"/>
        </w:rPr>
        <w:t>made sufficient progress in addressing the deficiencies or not</w:t>
      </w:r>
      <w:r>
        <w:rPr>
          <w:lang w:val="en-GB"/>
        </w:rPr>
        <w:t xml:space="preserve"> to have</w:t>
      </w:r>
      <w:r w:rsidRPr="00C428BD">
        <w:rPr>
          <w:lang w:val="en-GB"/>
        </w:rPr>
        <w:t xml:space="preserve"> committed to an action plan developed with the FATF to address the deficiencies. </w:t>
      </w:r>
      <w:r>
        <w:rPr>
          <w:lang w:val="en-GB"/>
        </w:rPr>
        <w:t>These jurisdictions are generally considered to pose a high ML/TF risk.</w:t>
      </w:r>
      <w:r>
        <w:rPr>
          <w:lang w:val="en-GB"/>
        </w:rPr>
        <w:tab/>
      </w:r>
      <w:r>
        <w:rPr>
          <w:lang w:val="en-GB"/>
        </w:rPr>
        <w:br/>
        <w:t xml:space="preserve">The list of jurisdictions which are subject to such call can be obtained on FATF’s website </w:t>
      </w:r>
      <w:hyperlink r:id="rId29" w:history="1">
        <w:r w:rsidRPr="00F23ADF">
          <w:rPr>
            <w:rStyle w:val="Hyperlink"/>
            <w:lang w:val="en-GB"/>
          </w:rPr>
          <w:t>www.fatf-gafi.org</w:t>
        </w:r>
      </w:hyperlink>
      <w:r>
        <w:rPr>
          <w:lang w:val="en-GB"/>
        </w:rPr>
        <w:t>.</w:t>
      </w:r>
    </w:p>
    <w:p w14:paraId="4CC99C73" w14:textId="358975E6" w:rsidR="00003D51" w:rsidRPr="00E73499" w:rsidRDefault="00C428BD" w:rsidP="00B172D9">
      <w:pPr>
        <w:pStyle w:val="ListParagraph"/>
        <w:numPr>
          <w:ilvl w:val="0"/>
          <w:numId w:val="17"/>
        </w:numPr>
        <w:rPr>
          <w:lang w:val="en-GB"/>
        </w:rPr>
      </w:pPr>
      <w:r w:rsidRPr="001F08DF">
        <w:rPr>
          <w:b/>
          <w:lang w:val="en-GB"/>
        </w:rPr>
        <w:t xml:space="preserve">Section </w:t>
      </w:r>
      <w:r w:rsidR="00003D51">
        <w:rPr>
          <w:b/>
          <w:lang w:val="en-GB"/>
        </w:rPr>
        <w:t>4</w:t>
      </w:r>
      <w:r w:rsidRPr="001F08DF">
        <w:rPr>
          <w:b/>
          <w:lang w:val="en-GB"/>
        </w:rPr>
        <w:t>:</w:t>
      </w:r>
      <w:r w:rsidRPr="001F08DF">
        <w:rPr>
          <w:lang w:val="en-GB"/>
        </w:rPr>
        <w:t xml:space="preserve"> </w:t>
      </w:r>
      <w:proofErr w:type="spellStart"/>
      <w:r w:rsidR="00C442A0" w:rsidRPr="001F08DF">
        <w:rPr>
          <w:lang w:val="en-GB"/>
        </w:rPr>
        <w:t>KnowYourCountry</w:t>
      </w:r>
      <w:proofErr w:type="spellEnd"/>
      <w:r w:rsidR="00C442A0" w:rsidRPr="001F08DF">
        <w:rPr>
          <w:lang w:val="en-GB"/>
        </w:rPr>
        <w:t xml:space="preserve"> provides a publically available, free rating of the ML risk of countries (</w:t>
      </w:r>
      <w:hyperlink r:id="rId30" w:history="1">
        <w:r w:rsidR="00C442A0" w:rsidRPr="001F08DF">
          <w:rPr>
            <w:rStyle w:val="Hyperlink"/>
            <w:lang w:val="en-GB"/>
          </w:rPr>
          <w:t>http://www.knowyourcountry.com/1ratingtable.html</w:t>
        </w:r>
      </w:hyperlink>
      <w:r w:rsidR="00C442A0" w:rsidRPr="001F08DF">
        <w:rPr>
          <w:lang w:val="en-GB"/>
        </w:rPr>
        <w:t>).</w:t>
      </w:r>
      <w:r w:rsidR="00003D51">
        <w:rPr>
          <w:lang w:val="en-GB"/>
        </w:rPr>
        <w:t xml:space="preserve"> Considering its sources and the basic information provided on its assessment, this rating has been evaluated to be commensurate with the Company’s needs, resources and capabilities for the assessment of the ML risk of countries/</w:t>
      </w:r>
      <w:proofErr w:type="spellStart"/>
      <w:r w:rsidR="00003D51">
        <w:rPr>
          <w:lang w:val="en-GB"/>
        </w:rPr>
        <w:t>jurisdicitons</w:t>
      </w:r>
      <w:proofErr w:type="spellEnd"/>
      <w:r w:rsidR="00003D51">
        <w:rPr>
          <w:lang w:val="en-GB"/>
        </w:rPr>
        <w:t>.</w:t>
      </w:r>
      <w:r w:rsidR="00C442A0" w:rsidRPr="001F08DF">
        <w:rPr>
          <w:lang w:val="en-GB"/>
        </w:rPr>
        <w:tab/>
      </w:r>
      <w:r w:rsidR="00C442A0" w:rsidRPr="001F08DF">
        <w:rPr>
          <w:lang w:val="en-GB"/>
        </w:rPr>
        <w:br/>
      </w:r>
      <w:r w:rsidR="001F08DF" w:rsidRPr="001F08DF">
        <w:rPr>
          <w:lang w:val="en-GB"/>
        </w:rPr>
        <w:t xml:space="preserve">According to </w:t>
      </w:r>
      <w:r w:rsidR="001F08DF">
        <w:rPr>
          <w:lang w:val="en-GB"/>
        </w:rPr>
        <w:t xml:space="preserve">its basic disclosure, </w:t>
      </w:r>
      <w:proofErr w:type="spellStart"/>
      <w:r w:rsidR="001F08DF" w:rsidRPr="001F08DF">
        <w:rPr>
          <w:lang w:val="en-GB"/>
        </w:rPr>
        <w:t>KnowYourCountry</w:t>
      </w:r>
      <w:proofErr w:type="spellEnd"/>
      <w:r w:rsidR="001F08DF" w:rsidRPr="001F08DF">
        <w:rPr>
          <w:lang w:val="en-GB"/>
        </w:rPr>
        <w:t xml:space="preserve"> is has assessed the countries on the following bases.</w:t>
      </w:r>
      <w:r w:rsidR="001F08DF">
        <w:rPr>
          <w:lang w:val="en-GB"/>
        </w:rPr>
        <w:tab/>
      </w:r>
      <w:r w:rsidR="001F08DF">
        <w:rPr>
          <w:lang w:val="en-GB"/>
        </w:rPr>
        <w:br/>
      </w:r>
      <w:r w:rsidR="001F08DF">
        <w:rPr>
          <w:noProof/>
          <w:lang w:eastAsia="en-SG"/>
        </w:rPr>
        <w:drawing>
          <wp:inline distT="0" distB="0" distL="0" distR="0" wp14:anchorId="2A5A6AB8" wp14:editId="1EBB2C82">
            <wp:extent cx="5289550" cy="3081610"/>
            <wp:effectExtent l="0" t="0" r="635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94108" cy="3084266"/>
                    </a:xfrm>
                    <a:prstGeom prst="rect">
                      <a:avLst/>
                    </a:prstGeom>
                    <a:noFill/>
                  </pic:spPr>
                </pic:pic>
              </a:graphicData>
            </a:graphic>
          </wp:inline>
        </w:drawing>
      </w:r>
      <w:r w:rsidR="001F08DF">
        <w:rPr>
          <w:lang w:val="en-GB"/>
        </w:rPr>
        <w:br/>
        <w:t>The following risk weighting given to the different factors in the assessment:</w:t>
      </w:r>
      <w:r w:rsidR="001F08DF">
        <w:rPr>
          <w:lang w:val="en-GB"/>
        </w:rPr>
        <w:tab/>
      </w:r>
      <w:r w:rsidR="001F08DF">
        <w:rPr>
          <w:lang w:val="en-GB"/>
        </w:rPr>
        <w:br/>
      </w:r>
      <w:r w:rsidR="001F08DF">
        <w:rPr>
          <w:noProof/>
          <w:lang w:eastAsia="en-SG"/>
        </w:rPr>
        <w:drawing>
          <wp:inline distT="0" distB="0" distL="0" distR="0" wp14:anchorId="07D543D6" wp14:editId="4E242A7D">
            <wp:extent cx="3149600" cy="3652857"/>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152915" cy="3656701"/>
                    </a:xfrm>
                    <a:prstGeom prst="rect">
                      <a:avLst/>
                    </a:prstGeom>
                  </pic:spPr>
                </pic:pic>
              </a:graphicData>
            </a:graphic>
          </wp:inline>
        </w:drawing>
      </w:r>
      <w:r w:rsidR="001F08DF">
        <w:rPr>
          <w:lang w:val="en-GB"/>
        </w:rPr>
        <w:br/>
      </w:r>
      <w:proofErr w:type="spellStart"/>
      <w:r w:rsidR="001F08DF">
        <w:rPr>
          <w:lang w:val="en-GB"/>
        </w:rPr>
        <w:t>KnowYourCountry</w:t>
      </w:r>
      <w:proofErr w:type="spellEnd"/>
      <w:r w:rsidR="001F08DF">
        <w:rPr>
          <w:lang w:val="en-GB"/>
        </w:rPr>
        <w:t xml:space="preserve"> is gathering the i</w:t>
      </w:r>
      <w:r w:rsidR="001F08DF" w:rsidRPr="001F08DF">
        <w:rPr>
          <w:lang w:val="en-GB"/>
        </w:rPr>
        <w:t xml:space="preserve">nformation and data used in </w:t>
      </w:r>
      <w:r w:rsidR="001F08DF">
        <w:rPr>
          <w:lang w:val="en-GB"/>
        </w:rPr>
        <w:t>its</w:t>
      </w:r>
      <w:r w:rsidR="001F08DF" w:rsidRPr="001F08DF">
        <w:rPr>
          <w:lang w:val="en-GB"/>
        </w:rPr>
        <w:t xml:space="preserve"> </w:t>
      </w:r>
      <w:r w:rsidR="001F08DF">
        <w:rPr>
          <w:lang w:val="en-GB"/>
        </w:rPr>
        <w:t xml:space="preserve">reports </w:t>
      </w:r>
      <w:r w:rsidR="001F08DF" w:rsidRPr="001F08DF">
        <w:rPr>
          <w:lang w:val="en-GB"/>
        </w:rPr>
        <w:t>from the following government and institutional agency websites:</w:t>
      </w:r>
      <w:r w:rsidR="001F08DF">
        <w:rPr>
          <w:lang w:val="en-GB"/>
        </w:rPr>
        <w:tab/>
      </w:r>
      <w:r w:rsidR="001F08DF">
        <w:rPr>
          <w:lang w:val="en-GB"/>
        </w:rPr>
        <w:br/>
      </w:r>
      <w:r w:rsidR="00003D51">
        <w:rPr>
          <w:noProof/>
          <w:lang w:eastAsia="en-SG"/>
        </w:rPr>
        <w:drawing>
          <wp:inline distT="0" distB="0" distL="0" distR="0" wp14:anchorId="173BA180" wp14:editId="2831D134">
            <wp:extent cx="3289300" cy="2208724"/>
            <wp:effectExtent l="0" t="0" r="635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3296497" cy="2213556"/>
                    </a:xfrm>
                    <a:prstGeom prst="rect">
                      <a:avLst/>
                    </a:prstGeom>
                  </pic:spPr>
                </pic:pic>
              </a:graphicData>
            </a:graphic>
          </wp:inline>
        </w:drawing>
      </w:r>
      <w:r w:rsidR="00003D51">
        <w:rPr>
          <w:lang w:val="en-GB"/>
        </w:rPr>
        <w:br/>
        <w:t xml:space="preserve">More information on the ML country risk assessment and the methodologies used can be obtained on </w:t>
      </w:r>
      <w:proofErr w:type="spellStart"/>
      <w:r w:rsidR="00003D51">
        <w:rPr>
          <w:lang w:val="en-GB"/>
        </w:rPr>
        <w:t>KnowYourCountry’s</w:t>
      </w:r>
      <w:proofErr w:type="spellEnd"/>
      <w:r w:rsidR="00003D51">
        <w:rPr>
          <w:lang w:val="en-GB"/>
        </w:rPr>
        <w:t xml:space="preserve"> website (</w:t>
      </w:r>
      <w:hyperlink r:id="rId34" w:history="1">
        <w:r w:rsidR="00003D51" w:rsidRPr="00F23ADF">
          <w:rPr>
            <w:rStyle w:val="Hyperlink"/>
            <w:lang w:val="en-GB"/>
          </w:rPr>
          <w:t>http://www.knowyourcountry.com/index.html</w:t>
        </w:r>
      </w:hyperlink>
      <w:r w:rsidR="00003D51">
        <w:rPr>
          <w:lang w:val="en-GB"/>
        </w:rPr>
        <w:t>), in particular its page on the Country Ratings Table (</w:t>
      </w:r>
      <w:hyperlink r:id="rId35" w:history="1">
        <w:r w:rsidR="00003D51" w:rsidRPr="00F23ADF">
          <w:rPr>
            <w:rStyle w:val="Hyperlink"/>
            <w:lang w:val="en-GB"/>
          </w:rPr>
          <w:t>http://www.knowyourcountry.com/1ratingtable.html</w:t>
        </w:r>
      </w:hyperlink>
      <w:r w:rsidR="00003D51">
        <w:rPr>
          <w:lang w:val="en-GB"/>
        </w:rPr>
        <w:t>) and its page on Methodologies and Sources (</w:t>
      </w:r>
      <w:hyperlink r:id="rId36" w:history="1">
        <w:r w:rsidR="00003D51" w:rsidRPr="00F23ADF">
          <w:rPr>
            <w:rStyle w:val="Hyperlink"/>
            <w:lang w:val="en-GB"/>
          </w:rPr>
          <w:t>http://www.knowyourcountry.com/riskdefs1.html</w:t>
        </w:r>
      </w:hyperlink>
      <w:r w:rsidR="00003D51">
        <w:rPr>
          <w:lang w:val="en-GB"/>
        </w:rPr>
        <w:t>).</w:t>
      </w:r>
      <w:r w:rsidR="00CD5975">
        <w:rPr>
          <w:lang w:val="en-GB"/>
        </w:rPr>
        <w:tab/>
      </w:r>
      <w:r w:rsidR="00CD5975">
        <w:rPr>
          <w:lang w:val="en-GB"/>
        </w:rPr>
        <w:br/>
        <w:t>The colour coding highlights the risk according to the score of the country/jurisdiction in comparison to all countries listed by the Company. Red indicates a low score, thus a higher risk, and green a higher score and thus a lower risk. Red does however not necessarily indicate a high ML/TF risk because only the countries listed are compared. It may be the case that all countries have a high AML/CFT standard and thus all pose little ML/TF risk.</w:t>
      </w:r>
    </w:p>
    <w:p w14:paraId="0FC05E35" w14:textId="17DFEA99" w:rsidR="00BE0DEA" w:rsidRDefault="00C952E3" w:rsidP="00C952E3">
      <w:pPr>
        <w:pStyle w:val="Heading4"/>
      </w:pPr>
      <w:r>
        <w:t>Understanding the Jurisdictional Risk Analysis Module with respect to Money Laundering and Terrorism Financing Risks</w:t>
      </w:r>
    </w:p>
    <w:p w14:paraId="51042CD2" w14:textId="18121142" w:rsidR="00E73499" w:rsidRDefault="00E73499" w:rsidP="00B172D9">
      <w:pPr>
        <w:pStyle w:val="ListParagraph"/>
        <w:numPr>
          <w:ilvl w:val="0"/>
          <w:numId w:val="19"/>
        </w:numPr>
      </w:pPr>
      <w:r w:rsidRPr="00EA232D">
        <w:rPr>
          <w:b/>
        </w:rPr>
        <w:t>Section 5.</w:t>
      </w:r>
      <w:r>
        <w:t xml:space="preserve"> The </w:t>
      </w:r>
      <w:proofErr w:type="spellStart"/>
      <w:r>
        <w:t>KnowYourCountry</w:t>
      </w:r>
      <w:proofErr w:type="spellEnd"/>
      <w:r>
        <w:t xml:space="preserve"> risk value is an inverse of the </w:t>
      </w:r>
      <w:proofErr w:type="spellStart"/>
      <w:r>
        <w:t>KnowYourCountry</w:t>
      </w:r>
      <w:proofErr w:type="spellEnd"/>
      <w:r>
        <w:t xml:space="preserve"> score (1 minus the </w:t>
      </w:r>
      <w:proofErr w:type="spellStart"/>
      <w:r>
        <w:t>KnowYourCountry</w:t>
      </w:r>
      <w:proofErr w:type="spellEnd"/>
      <w:r>
        <w:t xml:space="preserve"> score) to facilitate further risk analysis.</w:t>
      </w:r>
    </w:p>
    <w:p w14:paraId="0EA77EB5" w14:textId="5068794A" w:rsidR="00E73499" w:rsidRDefault="00E73499" w:rsidP="00B172D9">
      <w:pPr>
        <w:pStyle w:val="ListParagraph"/>
        <w:numPr>
          <w:ilvl w:val="0"/>
          <w:numId w:val="19"/>
        </w:numPr>
      </w:pPr>
      <w:r w:rsidRPr="00EA232D">
        <w:rPr>
          <w:b/>
        </w:rPr>
        <w:t>Section 6.</w:t>
      </w:r>
      <w:r>
        <w:t xml:space="preserve"> The </w:t>
      </w:r>
      <w:proofErr w:type="spellStart"/>
      <w:r>
        <w:t>KnowYourCountry</w:t>
      </w:r>
      <w:proofErr w:type="spellEnd"/>
      <w:r>
        <w:t xml:space="preserve"> risk rating is the risk rating that </w:t>
      </w:r>
      <w:proofErr w:type="spellStart"/>
      <w:r>
        <w:t>KnowYourCountry</w:t>
      </w:r>
      <w:proofErr w:type="spellEnd"/>
      <w:r>
        <w:t xml:space="preserve"> assigns to the specific country/jurisdiction. (See </w:t>
      </w:r>
      <w:r w:rsidRPr="00E73499">
        <w:t>http://www.knowyourcountry.com/1ratingtable.html</w:t>
      </w:r>
      <w:r>
        <w:t>.)</w:t>
      </w:r>
    </w:p>
    <w:p w14:paraId="58BF36E2" w14:textId="6430CBFB" w:rsidR="00E73499" w:rsidRDefault="00E73499" w:rsidP="00B172D9">
      <w:pPr>
        <w:pStyle w:val="ListParagraph"/>
        <w:numPr>
          <w:ilvl w:val="0"/>
          <w:numId w:val="19"/>
        </w:numPr>
      </w:pPr>
      <w:r w:rsidRPr="00EA232D">
        <w:rPr>
          <w:b/>
        </w:rPr>
        <w:t>Section 7.</w:t>
      </w:r>
      <w:r>
        <w:t xml:space="preserve"> The combined risk rating combines the risk rating by </w:t>
      </w:r>
      <w:proofErr w:type="spellStart"/>
      <w:r>
        <w:t>KnowYourCountry</w:t>
      </w:r>
      <w:proofErr w:type="spellEnd"/>
      <w:r>
        <w:t xml:space="preserve"> and the FATF calls for action. The </w:t>
      </w:r>
      <w:proofErr w:type="spellStart"/>
      <w:r>
        <w:t>KnowYourCountry</w:t>
      </w:r>
      <w:proofErr w:type="spellEnd"/>
      <w:r>
        <w:t xml:space="preserve"> is overruled by classifying the country/jurisdiction as high risk where </w:t>
      </w:r>
      <w:r w:rsidR="00CD5975">
        <w:t>FATF is calling for countermeasures or is considered by FATF to have strategic AML/CFT deficiencies.</w:t>
      </w:r>
    </w:p>
    <w:p w14:paraId="3EB8236A" w14:textId="4F9B295D" w:rsidR="00E73499" w:rsidRDefault="00E73499" w:rsidP="00B172D9">
      <w:pPr>
        <w:pStyle w:val="ListParagraph"/>
        <w:numPr>
          <w:ilvl w:val="0"/>
          <w:numId w:val="19"/>
        </w:numPr>
      </w:pPr>
      <w:r w:rsidRPr="00EA232D">
        <w:rPr>
          <w:b/>
        </w:rPr>
        <w:t>Section 8.</w:t>
      </w:r>
      <w:r w:rsidR="00CD5975">
        <w:t xml:space="preserve"> The jurisdiction frequency automatically copies the number of connections </w:t>
      </w:r>
      <w:r w:rsidR="00EA232D">
        <w:t>the Company has to this country/jurisdiction through its customers. (See section 14 CRAM.)</w:t>
      </w:r>
      <w:r w:rsidR="00EA232D">
        <w:tab/>
      </w:r>
      <w:r w:rsidR="00EA232D">
        <w:br/>
        <w:t>The colour coding indicates the frequency of connections. Red indicates more connections, green less.</w:t>
      </w:r>
    </w:p>
    <w:p w14:paraId="6B257210" w14:textId="04D09D85" w:rsidR="00E73499" w:rsidRDefault="00E73499" w:rsidP="00B172D9">
      <w:pPr>
        <w:pStyle w:val="ListParagraph"/>
        <w:numPr>
          <w:ilvl w:val="0"/>
          <w:numId w:val="19"/>
        </w:numPr>
      </w:pPr>
      <w:r w:rsidRPr="00EA232D">
        <w:rPr>
          <w:b/>
        </w:rPr>
        <w:t>Section 9.</w:t>
      </w:r>
      <w:r w:rsidR="00EA232D">
        <w:t xml:space="preserve"> The total risk value of the jurisdiction indicates the ML/TF risk exposure the Company has to the specific country/jurisdiction. It multiplies the </w:t>
      </w:r>
      <w:proofErr w:type="spellStart"/>
      <w:r w:rsidR="00EA232D">
        <w:t>KnowYourCountry</w:t>
      </w:r>
      <w:proofErr w:type="spellEnd"/>
      <w:r w:rsidR="00EA232D">
        <w:t xml:space="preserve"> risk value (see section 5 above) with the jurisdiction frequency (see section 8 above). It is held that more connections to a specific country/jurisdiction increase the risk that the ML/TF risk that the country/jurisdiction has, increases the risk that this ML/TF risk actually materialises.</w:t>
      </w:r>
    </w:p>
    <w:p w14:paraId="36F9C2D5" w14:textId="61C431E0" w:rsidR="00E73499" w:rsidDel="00F30A94" w:rsidRDefault="00E73499">
      <w:pPr>
        <w:pStyle w:val="ListParagraph"/>
        <w:numPr>
          <w:ilvl w:val="0"/>
          <w:numId w:val="19"/>
        </w:numPr>
        <w:rPr>
          <w:del w:id="28" w:author="Jonathan Cheong" w:date="2015-07-23T14:48:00Z"/>
        </w:rPr>
        <w:pPrChange w:id="29" w:author="Jonathan Cheong" w:date="2015-07-23T14:48:00Z">
          <w:pPr>
            <w:pStyle w:val="Heading3"/>
          </w:pPr>
        </w:pPrChange>
      </w:pPr>
      <w:r w:rsidRPr="00EA232D">
        <w:rPr>
          <w:b/>
        </w:rPr>
        <w:t>Section 10.</w:t>
      </w:r>
      <w:r w:rsidR="00EA232D" w:rsidRPr="00EA232D">
        <w:rPr>
          <w:b/>
        </w:rPr>
        <w:t xml:space="preserve"> </w:t>
      </w:r>
      <w:r w:rsidR="00EA232D">
        <w:t>The risk distribution is based on the total risk value of the jurisdictions. It provides the Company an easier picture to what extent it is exposed to ML/TF risk of a specific jurisdiction. The Company may wish to focus its understanding of ML/TF risks and countermeasures on the countries with the highest risk.</w:t>
      </w:r>
    </w:p>
    <w:p w14:paraId="35446F16" w14:textId="77777777" w:rsidR="00F30A94" w:rsidRPr="00E73499" w:rsidRDefault="00F30A94" w:rsidP="00B172D9">
      <w:pPr>
        <w:pStyle w:val="ListParagraph"/>
        <w:numPr>
          <w:ilvl w:val="0"/>
          <w:numId w:val="19"/>
        </w:numPr>
        <w:rPr>
          <w:ins w:id="30" w:author="Jonathan Cheong" w:date="2015-07-23T14:48:00Z"/>
        </w:rPr>
      </w:pPr>
    </w:p>
    <w:p w14:paraId="134B344C" w14:textId="77777777" w:rsidR="00F30A94" w:rsidRDefault="00F30A94">
      <w:pPr>
        <w:pStyle w:val="ListParagraph"/>
        <w:rPr>
          <w:ins w:id="31" w:author="Jonathan Cheong" w:date="2015-07-23T14:49:00Z"/>
        </w:rPr>
        <w:pPrChange w:id="32" w:author="Jonathan Cheong" w:date="2015-07-23T14:49:00Z">
          <w:pPr>
            <w:pStyle w:val="Heading3"/>
          </w:pPr>
        </w:pPrChange>
      </w:pPr>
      <w:bookmarkStart w:id="33" w:name="_Toc425093421"/>
    </w:p>
    <w:p w14:paraId="58EDD794" w14:textId="2C1F8137" w:rsidR="00F30A94" w:rsidRDefault="00F30A94">
      <w:pPr>
        <w:rPr>
          <w:ins w:id="34" w:author="Jonathan Cheong" w:date="2015-07-23T14:49:00Z"/>
        </w:rPr>
        <w:pPrChange w:id="35" w:author="Jonathan Cheong" w:date="2015-07-23T14:49:00Z">
          <w:pPr>
            <w:pStyle w:val="Heading3"/>
          </w:pPr>
        </w:pPrChange>
      </w:pPr>
      <w:ins w:id="36" w:author="Jonathan Cheong" w:date="2015-07-23T14:49:00Z">
        <w:r>
          <w:t>Adding a New Jurisdiction</w:t>
        </w:r>
      </w:ins>
    </w:p>
    <w:p w14:paraId="49325CD0" w14:textId="3BDE6B32" w:rsidR="00F30A94" w:rsidRDefault="00F30A94">
      <w:pPr>
        <w:rPr>
          <w:ins w:id="37" w:author="Jonathan Cheong" w:date="2015-07-23T14:49:00Z"/>
        </w:rPr>
        <w:pPrChange w:id="38" w:author="Jonathan Cheong" w:date="2015-07-23T14:49:00Z">
          <w:pPr>
            <w:pStyle w:val="Heading3"/>
          </w:pPr>
        </w:pPrChange>
      </w:pPr>
      <w:ins w:id="39" w:author="Jonathan Cheong" w:date="2015-07-23T14:49:00Z">
        <w:r>
          <w:rPr>
            <w:noProof/>
            <w:lang w:eastAsia="en-SG"/>
          </w:rPr>
          <w:drawing>
            <wp:inline distT="0" distB="0" distL="0" distR="0" wp14:anchorId="01EE5946" wp14:editId="2CE3D7E6">
              <wp:extent cx="1819275" cy="5048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19275" cy="504825"/>
                      </a:xfrm>
                      <a:prstGeom prst="rect">
                        <a:avLst/>
                      </a:prstGeom>
                      <a:noFill/>
                      <a:ln>
                        <a:noFill/>
                      </a:ln>
                    </pic:spPr>
                  </pic:pic>
                </a:graphicData>
              </a:graphic>
            </wp:inline>
          </w:drawing>
        </w:r>
      </w:ins>
    </w:p>
    <w:p w14:paraId="5EC3326E" w14:textId="4422EC2D" w:rsidR="00F30A94" w:rsidRDefault="00215983">
      <w:pPr>
        <w:rPr>
          <w:ins w:id="40" w:author="Jonathan Cheong" w:date="2015-07-23T14:54:00Z"/>
        </w:rPr>
        <w:pPrChange w:id="41" w:author="Jonathan Cheong" w:date="2015-07-23T14:49:00Z">
          <w:pPr>
            <w:pStyle w:val="Heading3"/>
          </w:pPr>
        </w:pPrChange>
      </w:pPr>
      <w:ins w:id="42" w:author="Jonathan Cheong" w:date="2015-07-23T14:49:00Z">
        <w:r>
          <w:t>Firstly select the</w:t>
        </w:r>
      </w:ins>
      <w:ins w:id="43" w:author="Jonathan Cheong" w:date="2015-07-23T14:51:00Z">
        <w:r>
          <w:t xml:space="preserve"> </w:t>
        </w:r>
      </w:ins>
      <w:ins w:id="44" w:author="Jonathan Cheong" w:date="2015-07-23T14:49:00Z">
        <w:r>
          <w:t xml:space="preserve">spare </w:t>
        </w:r>
      </w:ins>
      <w:ins w:id="45" w:author="Jonathan Cheong" w:date="2015-07-23T14:50:00Z">
        <w:r>
          <w:t>jurisdiction</w:t>
        </w:r>
      </w:ins>
      <w:ins w:id="46" w:author="Jonathan Cheong" w:date="2015-07-23T14:49:00Z">
        <w:r>
          <w:t xml:space="preserve"> </w:t>
        </w:r>
      </w:ins>
      <w:ins w:id="47" w:author="Jonathan Cheong" w:date="2015-07-23T14:50:00Z">
        <w:r w:rsidR="00AD031B">
          <w:t>row</w:t>
        </w:r>
        <w:r>
          <w:t xml:space="preserve"> above the barrier provided for you.</w:t>
        </w:r>
      </w:ins>
    </w:p>
    <w:p w14:paraId="17B3D93F" w14:textId="3D9E67EF" w:rsidR="00AD031B" w:rsidRDefault="00AD031B">
      <w:pPr>
        <w:rPr>
          <w:ins w:id="48" w:author="Jonathan Cheong" w:date="2015-07-23T14:50:00Z"/>
        </w:rPr>
        <w:pPrChange w:id="49" w:author="Jonathan Cheong" w:date="2015-07-23T14:49:00Z">
          <w:pPr>
            <w:pStyle w:val="Heading3"/>
          </w:pPr>
        </w:pPrChange>
      </w:pPr>
      <w:ins w:id="50" w:author="Jonathan Cheong" w:date="2015-07-23T14:54:00Z">
        <w:r>
          <w:rPr>
            <w:noProof/>
            <w:lang w:eastAsia="en-SG"/>
          </w:rPr>
          <w:drawing>
            <wp:inline distT="0" distB="0" distL="0" distR="0" wp14:anchorId="445C7AEE" wp14:editId="1D93793A">
              <wp:extent cx="1428750" cy="33337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0" cy="3333750"/>
                      </a:xfrm>
                      <a:prstGeom prst="rect">
                        <a:avLst/>
                      </a:prstGeom>
                      <a:noFill/>
                      <a:ln>
                        <a:noFill/>
                      </a:ln>
                    </pic:spPr>
                  </pic:pic>
                </a:graphicData>
              </a:graphic>
            </wp:inline>
          </w:drawing>
        </w:r>
      </w:ins>
    </w:p>
    <w:p w14:paraId="31B4278F" w14:textId="767593CB" w:rsidR="00215983" w:rsidRDefault="00215983">
      <w:pPr>
        <w:rPr>
          <w:ins w:id="51" w:author="Jonathan Cheong" w:date="2015-07-23T14:49:00Z"/>
        </w:rPr>
        <w:pPrChange w:id="52" w:author="Jonathan Cheong" w:date="2015-07-23T14:49:00Z">
          <w:pPr>
            <w:pStyle w:val="Heading3"/>
          </w:pPr>
        </w:pPrChange>
      </w:pPr>
      <w:ins w:id="53" w:author="Jonathan Cheong" w:date="2015-07-23T14:50:00Z">
        <w:r>
          <w:t>Right click</w:t>
        </w:r>
      </w:ins>
      <w:ins w:id="54" w:author="Jonathan Cheong" w:date="2015-07-23T14:52:00Z">
        <w:r w:rsidR="00AD031B">
          <w:t xml:space="preserve"> </w:t>
        </w:r>
      </w:ins>
      <w:ins w:id="55" w:author="Jonathan Cheong" w:date="2015-07-23T14:53:00Z">
        <w:r w:rsidR="00AD031B">
          <w:t>&amp; s</w:t>
        </w:r>
      </w:ins>
      <w:ins w:id="56" w:author="Jonathan Cheong" w:date="2015-07-23T14:50:00Z">
        <w:r>
          <w:t>elect copy</w:t>
        </w:r>
      </w:ins>
      <w:ins w:id="57" w:author="Jonathan Cheong" w:date="2015-07-23T14:53:00Z">
        <w:r w:rsidR="00AD031B">
          <w:t xml:space="preserve"> to copy the spare row.</w:t>
        </w:r>
      </w:ins>
    </w:p>
    <w:p w14:paraId="010608B4" w14:textId="6B2E7B40" w:rsidR="00AD031B" w:rsidRDefault="00AD031B" w:rsidP="00C952E3">
      <w:pPr>
        <w:pStyle w:val="Heading3"/>
        <w:rPr>
          <w:ins w:id="58" w:author="Jonathan Cheong" w:date="2015-07-23T14:56:00Z"/>
        </w:rPr>
      </w:pPr>
      <w:ins w:id="59" w:author="Jonathan Cheong" w:date="2015-07-23T14:56:00Z">
        <w:r>
          <w:rPr>
            <w:noProof/>
            <w:lang w:eastAsia="en-SG"/>
          </w:rPr>
          <w:drawing>
            <wp:inline distT="0" distB="0" distL="0" distR="0" wp14:anchorId="269F8212" wp14:editId="6838EECF">
              <wp:extent cx="1257300" cy="4191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57300" cy="419100"/>
                      </a:xfrm>
                      <a:prstGeom prst="rect">
                        <a:avLst/>
                      </a:prstGeom>
                      <a:noFill/>
                      <a:ln>
                        <a:noFill/>
                      </a:ln>
                    </pic:spPr>
                  </pic:pic>
                </a:graphicData>
              </a:graphic>
            </wp:inline>
          </w:drawing>
        </w:r>
      </w:ins>
    </w:p>
    <w:p w14:paraId="713B3059" w14:textId="1A1AAEE4" w:rsidR="00AD031B" w:rsidRDefault="00AD031B">
      <w:pPr>
        <w:rPr>
          <w:ins w:id="60" w:author="Jonathan Cheong" w:date="2015-07-23T14:56:00Z"/>
        </w:rPr>
        <w:pPrChange w:id="61" w:author="Jonathan Cheong" w:date="2015-07-23T14:56:00Z">
          <w:pPr>
            <w:pStyle w:val="Heading3"/>
          </w:pPr>
        </w:pPrChange>
      </w:pPr>
      <w:ins w:id="62" w:author="Jonathan Cheong" w:date="2015-07-23T14:56:00Z">
        <w:r>
          <w:t>Select the spare row which you want to insert your jurisdiction above</w:t>
        </w:r>
      </w:ins>
    </w:p>
    <w:p w14:paraId="04ED2E6D" w14:textId="74F3BB29" w:rsidR="00AD031B" w:rsidRDefault="00AD031B">
      <w:pPr>
        <w:rPr>
          <w:ins w:id="63" w:author="Jonathan Cheong" w:date="2015-07-23T14:57:00Z"/>
        </w:rPr>
        <w:pPrChange w:id="64" w:author="Jonathan Cheong" w:date="2015-07-23T14:56:00Z">
          <w:pPr>
            <w:pStyle w:val="Heading3"/>
          </w:pPr>
        </w:pPrChange>
      </w:pPr>
      <w:ins w:id="65" w:author="Jonathan Cheong" w:date="2015-07-23T14:57:00Z">
        <w:r>
          <w:rPr>
            <w:noProof/>
            <w:lang w:eastAsia="en-SG"/>
          </w:rPr>
          <w:drawing>
            <wp:inline distT="0" distB="0" distL="0" distR="0" wp14:anchorId="4C3D7944" wp14:editId="4727320D">
              <wp:extent cx="2124075" cy="28194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124075" cy="2819400"/>
                      </a:xfrm>
                      <a:prstGeom prst="rect">
                        <a:avLst/>
                      </a:prstGeom>
                      <a:noFill/>
                      <a:ln>
                        <a:noFill/>
                      </a:ln>
                    </pic:spPr>
                  </pic:pic>
                </a:graphicData>
              </a:graphic>
            </wp:inline>
          </w:drawing>
        </w:r>
      </w:ins>
    </w:p>
    <w:p w14:paraId="3FCAE958" w14:textId="1E449A68" w:rsidR="00AD031B" w:rsidRDefault="00AD031B">
      <w:pPr>
        <w:rPr>
          <w:ins w:id="66" w:author="Jonathan Cheong" w:date="2015-07-23T15:17:00Z"/>
        </w:rPr>
        <w:pPrChange w:id="67" w:author="Jonathan Cheong" w:date="2015-07-23T14:56:00Z">
          <w:pPr>
            <w:pStyle w:val="Heading3"/>
          </w:pPr>
        </w:pPrChange>
      </w:pPr>
      <w:ins w:id="68" w:author="Jonathan Cheong" w:date="2015-07-23T14:57:00Z">
        <w:r>
          <w:t>Right click on the select</w:t>
        </w:r>
      </w:ins>
      <w:ins w:id="69" w:author="Jonathan Cheong" w:date="2015-07-23T14:58:00Z">
        <w:r>
          <w:t>ed row and select “Insert Copied Cells”</w:t>
        </w:r>
      </w:ins>
      <w:ins w:id="70" w:author="Jonathan Cheong" w:date="2015-07-23T15:07:00Z">
        <w:r w:rsidR="00871A1E">
          <w:t>.</w:t>
        </w:r>
      </w:ins>
    </w:p>
    <w:p w14:paraId="7C1E17AF" w14:textId="14217617" w:rsidR="0004357B" w:rsidRDefault="0004357B">
      <w:pPr>
        <w:rPr>
          <w:ins w:id="71" w:author="Jonathan Cheong" w:date="2015-07-23T15:18:00Z"/>
        </w:rPr>
        <w:pPrChange w:id="72" w:author="Jonathan Cheong" w:date="2015-07-23T14:56:00Z">
          <w:pPr>
            <w:pStyle w:val="Heading3"/>
          </w:pPr>
        </w:pPrChange>
      </w:pPr>
      <w:ins w:id="73" w:author="Jonathan Cheong" w:date="2015-07-23T15:18:00Z">
        <w:r>
          <w:rPr>
            <w:noProof/>
            <w:lang w:eastAsia="en-SG"/>
          </w:rPr>
          <w:drawing>
            <wp:inline distT="0" distB="0" distL="0" distR="0" wp14:anchorId="08CFF83C" wp14:editId="782DE7C5">
              <wp:extent cx="5394960" cy="54864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94960" cy="548640"/>
                      </a:xfrm>
                      <a:prstGeom prst="rect">
                        <a:avLst/>
                      </a:prstGeom>
                      <a:noFill/>
                      <a:ln>
                        <a:noFill/>
                      </a:ln>
                    </pic:spPr>
                  </pic:pic>
                </a:graphicData>
              </a:graphic>
            </wp:inline>
          </w:drawing>
        </w:r>
      </w:ins>
    </w:p>
    <w:p w14:paraId="62BC1E34" w14:textId="3AE55D20" w:rsidR="0004357B" w:rsidRPr="0004357B" w:rsidRDefault="0004357B">
      <w:pPr>
        <w:rPr>
          <w:ins w:id="74" w:author="Jonathan Cheong" w:date="2015-07-23T14:56:00Z"/>
        </w:rPr>
        <w:pPrChange w:id="75" w:author="Jonathan Cheong" w:date="2015-07-23T14:56:00Z">
          <w:pPr>
            <w:pStyle w:val="Heading3"/>
          </w:pPr>
        </w:pPrChange>
      </w:pPr>
      <w:ins w:id="76" w:author="Jonathan Cheong" w:date="2015-07-23T15:18:00Z">
        <w:r>
          <w:t xml:space="preserve">Populate the new row with the information on the </w:t>
        </w:r>
      </w:ins>
      <w:ins w:id="77" w:author="Jonathan Cheong" w:date="2015-07-23T15:19:00Z">
        <w:r>
          <w:t>jurisdiction, its name, its call for FTAF countermeasures</w:t>
        </w:r>
      </w:ins>
      <w:ins w:id="78" w:author="Jonathan Cheong" w:date="2015-07-23T15:20:00Z">
        <w:r>
          <w:t xml:space="preserve">, its </w:t>
        </w:r>
        <w:proofErr w:type="gramStart"/>
        <w:r>
          <w:t xml:space="preserve">AML </w:t>
        </w:r>
      </w:ins>
      <w:ins w:id="79" w:author="Jonathan Cheong" w:date="2015-07-23T15:19:00Z">
        <w:r>
          <w:t xml:space="preserve"> </w:t>
        </w:r>
      </w:ins>
      <w:ins w:id="80" w:author="Jonathan Cheong" w:date="2015-07-23T15:23:00Z">
        <w:r w:rsidR="00252C8C">
          <w:t>strategic</w:t>
        </w:r>
        <w:proofErr w:type="gramEnd"/>
        <w:r w:rsidR="00252C8C">
          <w:t xml:space="preserve"> deficiencies, its country rating and a risk score if one was given.</w:t>
        </w:r>
      </w:ins>
      <w:bookmarkStart w:id="81" w:name="_GoBack"/>
      <w:bookmarkEnd w:id="81"/>
    </w:p>
    <w:p w14:paraId="2321AD88" w14:textId="5F60DAB3" w:rsidR="002A57B5" w:rsidRDefault="00C952E3" w:rsidP="00C952E3">
      <w:pPr>
        <w:pStyle w:val="Heading3"/>
      </w:pPr>
      <w:r>
        <w:t>Tax Risk</w:t>
      </w:r>
      <w:bookmarkEnd w:id="33"/>
    </w:p>
    <w:p w14:paraId="2A3517FB" w14:textId="5B432BB9" w:rsidR="00B62477" w:rsidRDefault="00B62477" w:rsidP="00B62477">
      <w:r>
        <w:t>Tax offences are predicate offences of money laundering. Although many indicators for tax risk correspond with general ML/TF risk indicators, it is held based on Friedman’s rational man model, that a person is more likely to evade tax when he is subject to high tax. Because this does not affect other ML/TF risk, it is taken into consideration separately.</w:t>
      </w:r>
    </w:p>
    <w:p w14:paraId="2922FDCF" w14:textId="2031D889" w:rsidR="00092981" w:rsidRPr="00092981" w:rsidRDefault="00D8344E" w:rsidP="00D8344E">
      <w:pPr>
        <w:ind w:left="2694"/>
      </w:pPr>
      <w:r>
        <w:rPr>
          <w:noProof/>
          <w:lang w:eastAsia="en-SG"/>
        </w:rPr>
        <w:drawing>
          <wp:inline distT="0" distB="0" distL="0" distR="0" wp14:anchorId="1AF5BE21" wp14:editId="41221192">
            <wp:extent cx="2987040" cy="3409950"/>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991054" cy="3414532"/>
                    </a:xfrm>
                    <a:prstGeom prst="rect">
                      <a:avLst/>
                    </a:prstGeom>
                    <a:noFill/>
                    <a:ln>
                      <a:noFill/>
                    </a:ln>
                  </pic:spPr>
                </pic:pic>
              </a:graphicData>
            </a:graphic>
          </wp:inline>
        </w:drawing>
      </w:r>
    </w:p>
    <w:p w14:paraId="5F765C59" w14:textId="7E66B6EF" w:rsidR="00C952E3" w:rsidRDefault="00C952E3" w:rsidP="00C952E3">
      <w:pPr>
        <w:pStyle w:val="Heading4"/>
      </w:pPr>
      <w:r>
        <w:t>Required Information</w:t>
      </w:r>
    </w:p>
    <w:p w14:paraId="13E7C583" w14:textId="00D7FC88" w:rsidR="00255598" w:rsidRDefault="00080E67" w:rsidP="00B172D9">
      <w:pPr>
        <w:pStyle w:val="ListParagraph"/>
        <w:numPr>
          <w:ilvl w:val="0"/>
          <w:numId w:val="20"/>
        </w:numPr>
      </w:pPr>
      <w:r>
        <w:t>Section 11</w:t>
      </w:r>
      <w:r w:rsidR="00255598">
        <w:t>.</w:t>
      </w:r>
      <w:r>
        <w:t xml:space="preserve"> The maximum income tax rate is the highest tax rate on income for individuals in the specific country.</w:t>
      </w:r>
      <w:r>
        <w:tab/>
      </w:r>
      <w:r>
        <w:br/>
        <w:t xml:space="preserve">As </w:t>
      </w:r>
      <w:proofErr w:type="gramStart"/>
      <w:r>
        <w:t>a</w:t>
      </w:r>
      <w:proofErr w:type="gramEnd"/>
      <w:r>
        <w:t xml:space="preserve"> IAM, the Company is most of all servicing high net worth individuals (“HNWI”) and ultra-high net worth individuals (“UHNWI”), either with them personally or with a wealth management structure of them as its clients. It is therefore considered that the customers of the Company, including their whole structure, are most concerned with the personal taxes of the HNWI or UHNWI. </w:t>
      </w:r>
      <w:r w:rsidR="00B62477">
        <w:t>Because in most countries income tax significantly exceeds wealth tax, the focus has been laid exclusively on the income tax.</w:t>
      </w:r>
      <w:r w:rsidR="00B62477">
        <w:tab/>
      </w:r>
      <w:r w:rsidR="00B62477">
        <w:br/>
        <w:t>Income tax rates commonly increase with higher income. HNWI and UHNWI may be expected to have high income. They are thus likely to be subject to high tax rates. As a result, the highest income tax rate is introduced in the table.</w:t>
      </w:r>
      <w:r w:rsidR="00B62477">
        <w:tab/>
      </w:r>
      <w:r w:rsidR="00B62477">
        <w:br/>
        <w:t xml:space="preserve">To the extent provided, the tax rates </w:t>
      </w:r>
      <w:r w:rsidR="00255598">
        <w:t>are</w:t>
      </w:r>
      <w:r w:rsidR="00255598" w:rsidRPr="0004148B">
        <w:t xml:space="preserve"> taken from OECD personal income tax statistics</w:t>
      </w:r>
      <w:r w:rsidR="00255598">
        <w:t>.</w:t>
      </w:r>
      <w:r w:rsidR="00255598">
        <w:rPr>
          <w:rStyle w:val="FootnoteReference"/>
        </w:rPr>
        <w:footnoteReference w:id="7"/>
      </w:r>
      <w:r w:rsidR="00255598" w:rsidRPr="0004148B">
        <w:t xml:space="preserve"> </w:t>
      </w:r>
      <w:r w:rsidR="00255598">
        <w:t>Where this information was not available, o</w:t>
      </w:r>
      <w:r w:rsidR="00255598" w:rsidRPr="0004148B">
        <w:t xml:space="preserve">ther </w:t>
      </w:r>
      <w:r w:rsidR="00255598">
        <w:t>publically available</w:t>
      </w:r>
      <w:r w:rsidR="00255598" w:rsidRPr="0004148B">
        <w:t xml:space="preserve"> sources</w:t>
      </w:r>
      <w:r w:rsidR="00255598" w:rsidRPr="00255598">
        <w:rPr>
          <w:vertAlign w:val="superscript"/>
        </w:rPr>
        <w:footnoteReference w:id="8"/>
      </w:r>
      <w:r w:rsidR="00255598">
        <w:t xml:space="preserve"> are used.</w:t>
      </w:r>
      <w:r w:rsidR="00255598">
        <w:tab/>
      </w:r>
      <w:r w:rsidR="00255598">
        <w:br/>
        <w:t>The colour coding indicates the income tax rates. Red indicates a high tax rate, green a low.</w:t>
      </w:r>
    </w:p>
    <w:p w14:paraId="5AFD3598" w14:textId="77777777" w:rsidR="00493DE1" w:rsidRDefault="00493DE1" w:rsidP="00493DE1">
      <w:pPr>
        <w:pStyle w:val="Heading4"/>
      </w:pPr>
      <w:r>
        <w:t>Understanding the Jurisdictional Risk Analysis Module with respect to Tax Risks</w:t>
      </w:r>
    </w:p>
    <w:p w14:paraId="5DE7FA2B" w14:textId="037C7A6D" w:rsidR="00255598" w:rsidRDefault="00255598" w:rsidP="00B172D9">
      <w:pPr>
        <w:pStyle w:val="ListParagraph"/>
        <w:numPr>
          <w:ilvl w:val="0"/>
          <w:numId w:val="20"/>
        </w:numPr>
      </w:pPr>
      <w:r>
        <w:t>Section 12. The B.O.’s tax residence is automatically populated with the number of B.O.s that have their tax residency in a specific country/jurisdiction according to the information provided in the CRAM.</w:t>
      </w:r>
      <w:r>
        <w:tab/>
      </w:r>
      <w:r>
        <w:br/>
        <w:t>The colour coding indicates the number of B.O.s with their tax residence in a specific country/jurisdiction. Red indicates a high number, green a low number.</w:t>
      </w:r>
    </w:p>
    <w:p w14:paraId="4E685DC9" w14:textId="0C306E9B" w:rsidR="00255598" w:rsidRDefault="00255598" w:rsidP="00B172D9">
      <w:pPr>
        <w:pStyle w:val="ListParagraph"/>
        <w:numPr>
          <w:ilvl w:val="0"/>
          <w:numId w:val="20"/>
        </w:numPr>
      </w:pPr>
      <w:r>
        <w:t>Section 13. The tax risk distribution combines the income tax rate with the number of B.O.s that are tax resident in the specific country by multiplying the two figures. It is considered that B.O.s are more likely to evade taxes when they are subject to a high tax rate and the higher the number of B.O.s the more likely it is that one of the evades taxes.</w:t>
      </w:r>
      <w:r>
        <w:tab/>
      </w:r>
      <w:r>
        <w:br/>
        <w:t>The colour coding indicates the combined tax risk. Red indicates for which country/jurisdiction the risk is highest, green the country/jurisdiction for which the risk is lowest. The Company may wish to become particularly acquainted with the tax regulations of the countries/jurisdictions with the highest risk.</w:t>
      </w:r>
    </w:p>
    <w:p w14:paraId="7F031CCD" w14:textId="7F7E5803" w:rsidR="00255598" w:rsidRDefault="00255598" w:rsidP="00B172D9">
      <w:pPr>
        <w:pStyle w:val="ListParagraph"/>
        <w:numPr>
          <w:ilvl w:val="0"/>
          <w:numId w:val="20"/>
        </w:numPr>
        <w:rPr>
          <w:ins w:id="82" w:author="Jonathan Cheong" w:date="2015-07-23T14:41:00Z"/>
        </w:rPr>
      </w:pPr>
      <w:r>
        <w:t>Section 14.</w:t>
      </w:r>
      <w:r w:rsidR="00493DE1" w:rsidRPr="00493DE1">
        <w:t xml:space="preserve"> The </w:t>
      </w:r>
      <w:r w:rsidR="00493DE1">
        <w:t>tax risk concentration</w:t>
      </w:r>
      <w:r w:rsidR="00493DE1" w:rsidRPr="00493DE1">
        <w:t xml:space="preserve"> is based on the </w:t>
      </w:r>
      <w:r w:rsidR="00493DE1">
        <w:t>tax risk distribution</w:t>
      </w:r>
      <w:r w:rsidR="00493DE1" w:rsidRPr="00493DE1">
        <w:t xml:space="preserve"> of the jurisdictions. It provides the Company an easier picture to what extent it is exposed to </w:t>
      </w:r>
      <w:r w:rsidR="00493DE1">
        <w:t>tax</w:t>
      </w:r>
      <w:r w:rsidR="00493DE1" w:rsidRPr="00493DE1">
        <w:t xml:space="preserve"> risk </w:t>
      </w:r>
      <w:r w:rsidR="00493DE1">
        <w:t>from</w:t>
      </w:r>
      <w:r w:rsidR="00493DE1" w:rsidRPr="00493DE1">
        <w:t xml:space="preserve"> a specific jurisdiction. The Company may wish to focus its understanding of </w:t>
      </w:r>
      <w:r w:rsidR="00493DE1">
        <w:t>tax</w:t>
      </w:r>
      <w:r w:rsidR="00493DE1" w:rsidRPr="00493DE1">
        <w:t xml:space="preserve"> risks on the countries with the highest risk.</w:t>
      </w:r>
    </w:p>
    <w:p w14:paraId="223D9B09" w14:textId="0F5CFF67" w:rsidR="00FB638A" w:rsidRDefault="00FB638A">
      <w:pPr>
        <w:pStyle w:val="Heading1"/>
        <w:rPr>
          <w:ins w:id="83" w:author="Jonathan Cheong" w:date="2015-07-23T14:42:00Z"/>
        </w:rPr>
        <w:pPrChange w:id="84" w:author="Jonathan Cheong" w:date="2015-07-23T14:42:00Z">
          <w:pPr>
            <w:pStyle w:val="ListParagraph"/>
            <w:numPr>
              <w:numId w:val="20"/>
            </w:numPr>
            <w:ind w:hanging="360"/>
          </w:pPr>
        </w:pPrChange>
      </w:pPr>
      <w:ins w:id="85" w:author="Jonathan Cheong" w:date="2015-07-23T14:42:00Z">
        <w:r>
          <w:t>Adding a Jurisdiction</w:t>
        </w:r>
      </w:ins>
    </w:p>
    <w:p w14:paraId="1381973B" w14:textId="77777777" w:rsidR="00FB638A" w:rsidRPr="00FB638A" w:rsidRDefault="00FB638A">
      <w:pPr>
        <w:pPrChange w:id="86" w:author="Jonathan Cheong" w:date="2015-07-23T14:42:00Z">
          <w:pPr>
            <w:pStyle w:val="ListParagraph"/>
            <w:numPr>
              <w:numId w:val="20"/>
            </w:numPr>
            <w:ind w:hanging="360"/>
          </w:pPr>
        </w:pPrChange>
      </w:pPr>
    </w:p>
    <w:p w14:paraId="17AE638C" w14:textId="77777777" w:rsidR="00DD5B09" w:rsidRDefault="00DD5B09" w:rsidP="00DD5B09">
      <w:pPr>
        <w:pStyle w:val="Heading2"/>
      </w:pPr>
      <w:bookmarkStart w:id="87" w:name="_Toc425093422"/>
      <w:r w:rsidRPr="00264446">
        <w:t>Transactional Risk Assessment</w:t>
      </w:r>
      <w:r>
        <w:t xml:space="preserve"> Module</w:t>
      </w:r>
      <w:bookmarkEnd w:id="87"/>
    </w:p>
    <w:p w14:paraId="182DBC6A" w14:textId="77777777" w:rsidR="00DD5B09" w:rsidRDefault="00DD5B09" w:rsidP="00DD5B09">
      <w:pPr>
        <w:rPr>
          <w:lang w:val="en-GB"/>
        </w:rPr>
      </w:pPr>
      <w:r>
        <w:rPr>
          <w:lang w:val="en-GB"/>
        </w:rPr>
        <w:t>The transaction risk assessment module (“TRAM”) highlights the ML/TF risk of transactions based on their amount and the countries of origin and destination. The TRAM is not a tool for transactions monitoring. It aims at assisting the Company to determine what constitutes risky transactions.</w:t>
      </w:r>
    </w:p>
    <w:p w14:paraId="2DA1FE15" w14:textId="77777777" w:rsidR="00DD5B09" w:rsidRDefault="00DD5B09" w:rsidP="00DD5B09">
      <w:pPr>
        <w:rPr>
          <w:lang w:val="en-GB"/>
        </w:rPr>
      </w:pPr>
      <w:r>
        <w:rPr>
          <w:lang w:val="en-GB"/>
        </w:rPr>
        <w:t>The elements of transactional risk considered in the SNRA include</w:t>
      </w:r>
      <w:r w:rsidRPr="00582A92">
        <w:rPr>
          <w:vertAlign w:val="superscript"/>
          <w:lang w:val="en-GB"/>
        </w:rPr>
        <w:footnoteReference w:id="9"/>
      </w:r>
      <w:r>
        <w:rPr>
          <w:lang w:val="en-GB"/>
        </w:rPr>
        <w:t>:</w:t>
      </w:r>
    </w:p>
    <w:p w14:paraId="3A9D41B9" w14:textId="77777777" w:rsidR="00DD5B09" w:rsidRPr="00582A92" w:rsidRDefault="00DD5B09" w:rsidP="00B172D9">
      <w:pPr>
        <w:pStyle w:val="ListParagraph"/>
        <w:numPr>
          <w:ilvl w:val="0"/>
          <w:numId w:val="14"/>
        </w:numPr>
        <w:rPr>
          <w:lang w:val="en-GB"/>
        </w:rPr>
      </w:pPr>
      <w:r w:rsidRPr="00582A92">
        <w:rPr>
          <w:lang w:val="en-GB"/>
        </w:rPr>
        <w:t>Source of the jurisdiction’s transactions</w:t>
      </w:r>
      <w:r>
        <w:rPr>
          <w:lang w:val="en-GB"/>
        </w:rPr>
        <w:t>;</w:t>
      </w:r>
    </w:p>
    <w:p w14:paraId="3DEF24BB" w14:textId="77777777" w:rsidR="00DD5B09" w:rsidRPr="00582A92" w:rsidRDefault="00DD5B09" w:rsidP="00B172D9">
      <w:pPr>
        <w:pStyle w:val="ListParagraph"/>
        <w:numPr>
          <w:ilvl w:val="0"/>
          <w:numId w:val="14"/>
        </w:numPr>
        <w:rPr>
          <w:lang w:val="en-GB"/>
        </w:rPr>
      </w:pPr>
      <w:r w:rsidRPr="00582A92">
        <w:rPr>
          <w:lang w:val="en-GB"/>
        </w:rPr>
        <w:t>The nature of those transactions.</w:t>
      </w:r>
    </w:p>
    <w:p w14:paraId="1A610190" w14:textId="77777777" w:rsidR="00DD5B09" w:rsidRDefault="00DD5B09" w:rsidP="00B172D9">
      <w:pPr>
        <w:pStyle w:val="ListParagraph"/>
        <w:numPr>
          <w:ilvl w:val="0"/>
          <w:numId w:val="14"/>
        </w:numPr>
        <w:rPr>
          <w:lang w:val="en-GB"/>
        </w:rPr>
      </w:pPr>
      <w:r w:rsidRPr="00582A92">
        <w:rPr>
          <w:lang w:val="en-GB"/>
        </w:rPr>
        <w:t>The frequency and total amount of the transaction. (</w:t>
      </w:r>
      <w:proofErr w:type="gramStart"/>
      <w:r w:rsidRPr="00582A92">
        <w:rPr>
          <w:lang w:val="en-GB"/>
        </w:rPr>
        <w:t>i.e</w:t>
      </w:r>
      <w:proofErr w:type="gramEnd"/>
      <w:r w:rsidRPr="00582A92">
        <w:rPr>
          <w:lang w:val="en-GB"/>
        </w:rPr>
        <w:t>. multiple transactions of small denominations to avoid scrutiny thresholds.)</w:t>
      </w:r>
    </w:p>
    <w:p w14:paraId="1685ACCF" w14:textId="77777777" w:rsidR="00DD5B09" w:rsidRPr="00625E71" w:rsidRDefault="00DD5B09" w:rsidP="00DD5B09">
      <w:pPr>
        <w:rPr>
          <w:lang w:val="en-GB" w:eastAsia="en-SG"/>
        </w:rPr>
      </w:pPr>
      <w:r>
        <w:rPr>
          <w:lang w:val="en-GB" w:eastAsia="en-SG"/>
        </w:rPr>
        <w:t xml:space="preserve">The TRAM focuses on the amount of the transactions to determine unusual transactions and the country of origin and destination to take the ML/TF risk of the involved counties/jurisdictions into consideration. </w:t>
      </w:r>
    </w:p>
    <w:p w14:paraId="21433D38" w14:textId="77777777" w:rsidR="00DD5B09" w:rsidRDefault="00DD5B09" w:rsidP="00DD5B09">
      <w:r>
        <w:rPr>
          <w:lang w:val="en-GB"/>
        </w:rPr>
        <w:t xml:space="preserve">The TRAM focuses on incoming and outgoing transactions only. </w:t>
      </w:r>
      <w:r>
        <w:t xml:space="preserve">A transaction is considered an incoming transaction, when the account(s) under management receive new funding; e.g. the client transfers additional SGD 100,000 into the account under management by the Company. A transaction is considered an outgoing transaction, when funds are transferred out of the account(s) under management by the Company; e.g. the client uses SGD 1.2m from the account under management to buy an apartment. </w:t>
      </w:r>
    </w:p>
    <w:p w14:paraId="2B9053C7" w14:textId="77777777" w:rsidR="00DD5B09" w:rsidRDefault="00DD5B09" w:rsidP="00DD5B09">
      <w:r>
        <w:t>Transactions in the course of the investment management are not considered incoming or outgoing transactions, e.g. debiting of the cash account to buy securities or crediting of the cash account due to reimbursement from an investment fund. Such investment transaction are not considered to be of particular ML/TF risk because they only turn around existing funds, but do not provide an opportunity to place illicit funds into the financial system make use of funds (integrate) after money laundering or for illicit purposes.</w:t>
      </w:r>
    </w:p>
    <w:p w14:paraId="5AEAC93D" w14:textId="77777777" w:rsidR="00DD5B09" w:rsidRPr="00582A92" w:rsidRDefault="00DD5B09" w:rsidP="00DD5B09">
      <w:pPr>
        <w:rPr>
          <w:lang w:val="en-GB"/>
        </w:rPr>
      </w:pPr>
      <w:r>
        <w:t>Transactions in non-transparent financial products that might be used for money laundering are assessed in the CRAM (see section 1.e. and 2.d. CRAM).</w:t>
      </w:r>
    </w:p>
    <w:p w14:paraId="7C372217" w14:textId="333BF1E7" w:rsidR="00DD5B09" w:rsidRDefault="00DD5B09" w:rsidP="00DD5B09">
      <w:pPr>
        <w:pStyle w:val="Heading3"/>
      </w:pPr>
      <w:bookmarkStart w:id="88" w:name="_Toc425093423"/>
      <w:r>
        <w:t>Required Information</w:t>
      </w:r>
      <w:bookmarkEnd w:id="88"/>
    </w:p>
    <w:p w14:paraId="6A23D300" w14:textId="77777777" w:rsidR="00DD5B09" w:rsidRDefault="00DD5B09" w:rsidP="00DD5B09">
      <w:pPr>
        <w:rPr>
          <w:lang w:val="en-GB"/>
        </w:rPr>
      </w:pPr>
      <w:r w:rsidRPr="0004148B">
        <w:rPr>
          <w:lang w:val="en-GB"/>
        </w:rPr>
        <w:t>The transaction risk assessment uses a ledger of transactions to detect unusual transactions</w:t>
      </w:r>
      <w:r>
        <w:rPr>
          <w:lang w:val="en-GB"/>
        </w:rPr>
        <w:t>.</w:t>
      </w:r>
    </w:p>
    <w:p w14:paraId="7B629092" w14:textId="531B92BB" w:rsidR="00DD5B09" w:rsidRDefault="00B61200" w:rsidP="00DD5B09">
      <w:pPr>
        <w:rPr>
          <w:rFonts w:ascii="Century Gothic" w:hAnsi="Century Gothic"/>
          <w:sz w:val="24"/>
          <w:szCs w:val="24"/>
          <w:lang w:val="en-GB" w:eastAsia="en-SG"/>
        </w:rPr>
      </w:pPr>
      <w:r>
        <w:rPr>
          <w:rFonts w:ascii="Century Gothic" w:hAnsi="Century Gothic"/>
          <w:noProof/>
          <w:sz w:val="24"/>
          <w:szCs w:val="24"/>
          <w:lang w:eastAsia="en-SG"/>
        </w:rPr>
        <w:drawing>
          <wp:inline distT="0" distB="0" distL="0" distR="0" wp14:anchorId="41011FA9" wp14:editId="2E9A5B1D">
            <wp:extent cx="5725160" cy="1964055"/>
            <wp:effectExtent l="0" t="0" r="889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25160" cy="1964055"/>
                    </a:xfrm>
                    <a:prstGeom prst="rect">
                      <a:avLst/>
                    </a:prstGeom>
                    <a:noFill/>
                    <a:ln>
                      <a:noFill/>
                    </a:ln>
                  </pic:spPr>
                </pic:pic>
              </a:graphicData>
            </a:graphic>
          </wp:inline>
        </w:drawing>
      </w:r>
    </w:p>
    <w:p w14:paraId="0F512E9F" w14:textId="77777777" w:rsidR="00DD5B09" w:rsidRDefault="00DD5B09" w:rsidP="00DD5B09">
      <w:r w:rsidRPr="002A4158">
        <w:rPr>
          <w:b/>
          <w:lang w:val="en-GB" w:eastAsia="en-SG"/>
        </w:rPr>
        <w:t>Section 1</w:t>
      </w:r>
      <w:r>
        <w:rPr>
          <w:b/>
          <w:lang w:val="en-GB" w:eastAsia="en-SG"/>
        </w:rPr>
        <w:t>.</w:t>
      </w:r>
      <w:r w:rsidRPr="002A4158">
        <w:rPr>
          <w:b/>
          <w:lang w:val="en-GB" w:eastAsia="en-SG"/>
        </w:rPr>
        <w:t xml:space="preserve"> </w:t>
      </w:r>
      <w:r w:rsidRPr="00625E71">
        <w:t xml:space="preserve">This section is populated by the user. </w:t>
      </w:r>
      <w:r>
        <w:t xml:space="preserve">One line/row is filled in for every incoming or outgoing transaction (as explained above). </w:t>
      </w:r>
    </w:p>
    <w:p w14:paraId="38764DB9" w14:textId="77777777" w:rsidR="00DD5B09" w:rsidRDefault="00DD5B09" w:rsidP="00B172D9">
      <w:pPr>
        <w:pStyle w:val="ListParagraph"/>
        <w:numPr>
          <w:ilvl w:val="0"/>
          <w:numId w:val="15"/>
        </w:numPr>
      </w:pPr>
      <w:r>
        <w:t>Column A: The date of the transaction: The Company is free to use the date of the order or the execution, but use the same consistently. The transaction date is indicated for utility and record keeping purposes, in particular it will assist the Company in finding a specific transaction in case of a review;</w:t>
      </w:r>
    </w:p>
    <w:p w14:paraId="2D908262" w14:textId="77777777" w:rsidR="00DD5B09" w:rsidRDefault="00DD5B09" w:rsidP="00B172D9">
      <w:pPr>
        <w:pStyle w:val="ListParagraph"/>
        <w:numPr>
          <w:ilvl w:val="0"/>
          <w:numId w:val="15"/>
        </w:numPr>
      </w:pPr>
      <w:r>
        <w:t>Column B: The name of the customer for whom the transaction is made;</w:t>
      </w:r>
    </w:p>
    <w:p w14:paraId="1BE6AAB7" w14:textId="77777777" w:rsidR="00DD5B09" w:rsidRDefault="00DD5B09" w:rsidP="00B172D9">
      <w:pPr>
        <w:pStyle w:val="ListParagraph"/>
        <w:numPr>
          <w:ilvl w:val="0"/>
          <w:numId w:val="15"/>
        </w:numPr>
      </w:pPr>
      <w:r>
        <w:t>Column C: The country/jurisdiction from where the transaction originated, e.g. when a client puts additional funding into his account under management in Singapore from an account in London, United Kingdom of his personal investment company, the country of origin is the United Kingdom;</w:t>
      </w:r>
    </w:p>
    <w:p w14:paraId="7B300266" w14:textId="77777777" w:rsidR="00DD5B09" w:rsidRDefault="00DD5B09" w:rsidP="00B172D9">
      <w:pPr>
        <w:pStyle w:val="ListParagraph"/>
        <w:numPr>
          <w:ilvl w:val="0"/>
          <w:numId w:val="15"/>
        </w:numPr>
      </w:pPr>
      <w:r>
        <w:t>Column D: The country/jurisdiction where the transaction ended, e.g. when a client makes a payment from his account under management with the Company in Singapore to his personal account in Hong Kong, the destination is Hong Kong;</w:t>
      </w:r>
    </w:p>
    <w:p w14:paraId="7BD8EDAD" w14:textId="77777777" w:rsidR="00DD5B09" w:rsidRDefault="00DD5B09" w:rsidP="00B172D9">
      <w:pPr>
        <w:pStyle w:val="ListParagraph"/>
        <w:numPr>
          <w:ilvl w:val="0"/>
          <w:numId w:val="15"/>
        </w:numPr>
      </w:pPr>
      <w:r>
        <w:t>Column E: The amount of the transaction in SGD. Where a transaction is made in another currency, the amount must be converted into SGD before it is entered into the cell.</w:t>
      </w:r>
    </w:p>
    <w:p w14:paraId="4C22F1F8" w14:textId="77777777" w:rsidR="00DD5B09" w:rsidRDefault="00DD5B09" w:rsidP="00DD5B09">
      <w:r>
        <w:t>The Company can add additional transactions by inserting a new row above the black bar.</w:t>
      </w:r>
    </w:p>
    <w:p w14:paraId="73A99520" w14:textId="77777777" w:rsidR="00DD5B09" w:rsidRDefault="00DD5B09" w:rsidP="00DD5B09">
      <w:r>
        <w:t>The Company may fill in all the incoming and outgoing transactions or only the incoming and outgoing transactions during a specific period. A large data set over a long period of time will make the analysis more accurate and contribute to a better identification of the Company’s clients’ standard of transactions.</w:t>
      </w:r>
    </w:p>
    <w:p w14:paraId="6E85D8C9" w14:textId="30D24C54" w:rsidR="00B61200" w:rsidRPr="00625E71" w:rsidRDefault="00B61200" w:rsidP="00B61200">
      <w:pPr>
        <w:ind w:left="1080"/>
      </w:pPr>
      <w:r>
        <w:rPr>
          <w:noProof/>
          <w:lang w:eastAsia="en-SG"/>
        </w:rPr>
        <w:drawing>
          <wp:inline distT="0" distB="0" distL="0" distR="0" wp14:anchorId="0C703B64" wp14:editId="1EE8BBE5">
            <wp:extent cx="4297680" cy="1097280"/>
            <wp:effectExtent l="0" t="0" r="7620" b="762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297680" cy="1097280"/>
                    </a:xfrm>
                    <a:prstGeom prst="rect">
                      <a:avLst/>
                    </a:prstGeom>
                    <a:noFill/>
                    <a:ln>
                      <a:noFill/>
                    </a:ln>
                  </pic:spPr>
                </pic:pic>
              </a:graphicData>
            </a:graphic>
          </wp:inline>
        </w:drawing>
      </w:r>
    </w:p>
    <w:p w14:paraId="4BCAEB41" w14:textId="77777777" w:rsidR="00DD5B09" w:rsidRDefault="00DD5B09" w:rsidP="00DD5B09">
      <w:pPr>
        <w:rPr>
          <w:lang w:val="en-GB" w:eastAsia="en-SG"/>
        </w:rPr>
      </w:pPr>
      <w:r w:rsidRPr="002A4158">
        <w:rPr>
          <w:b/>
          <w:lang w:val="en-GB" w:eastAsia="en-SG"/>
        </w:rPr>
        <w:t>Section 2</w:t>
      </w:r>
      <w:r>
        <w:rPr>
          <w:b/>
          <w:lang w:val="en-GB" w:eastAsia="en-SG"/>
        </w:rPr>
        <w:t xml:space="preserve">. </w:t>
      </w:r>
      <w:r w:rsidRPr="00101664">
        <w:rPr>
          <w:lang w:val="en-GB" w:eastAsia="en-SG"/>
        </w:rPr>
        <w:t xml:space="preserve">This section </w:t>
      </w:r>
      <w:r>
        <w:rPr>
          <w:lang w:val="en-GB" w:eastAsia="en-SG"/>
        </w:rPr>
        <w:t xml:space="preserve">is the starting point in determining risk concentration. </w:t>
      </w:r>
    </w:p>
    <w:p w14:paraId="42AFF58E" w14:textId="77777777" w:rsidR="00DD5B09" w:rsidRDefault="00DD5B09" w:rsidP="00B172D9">
      <w:pPr>
        <w:pStyle w:val="ListParagraph"/>
        <w:numPr>
          <w:ilvl w:val="0"/>
          <w:numId w:val="16"/>
        </w:numPr>
        <w:rPr>
          <w:lang w:val="en-GB" w:eastAsia="en-SG"/>
        </w:rPr>
      </w:pPr>
      <w:r>
        <w:rPr>
          <w:lang w:val="en-GB" w:eastAsia="en-SG"/>
        </w:rPr>
        <w:t>Column B: These cells automatically calculate the median of all transactions introduced above (see section 1) as well as the amount of the median minus one standard deviation, the minimum, and the amount of the median plus one standard deviation, the maximum. Accordingly, these values with be automatically updated with every new transaction introduced.</w:t>
      </w:r>
      <w:r>
        <w:rPr>
          <w:lang w:val="en-GB" w:eastAsia="en-SG"/>
        </w:rPr>
        <w:tab/>
      </w:r>
      <w:r>
        <w:rPr>
          <w:lang w:val="en-GB" w:eastAsia="en-SG"/>
        </w:rPr>
        <w:br/>
        <w:t>According to general statistics, in normal distribution 68% of all sample values are within one standard deviation above and below the median.</w:t>
      </w:r>
      <w:r>
        <w:rPr>
          <w:rStyle w:val="FootnoteReference"/>
          <w:lang w:val="en-GB" w:eastAsia="en-SG"/>
        </w:rPr>
        <w:footnoteReference w:id="10"/>
      </w:r>
      <w:r>
        <w:rPr>
          <w:lang w:val="en-GB" w:eastAsia="en-SG"/>
        </w:rPr>
        <w:t xml:space="preserve"> Any transactions above or below one standard deviation may thus be considered unusual transactions that may merit attention by the Company. Unusually large transactions are generally considered to have increased ML risk whereas unusually small transaction may point to “smurfing”.</w:t>
      </w:r>
      <w:r>
        <w:rPr>
          <w:lang w:val="en-GB" w:eastAsia="en-SG"/>
        </w:rPr>
        <w:tab/>
      </w:r>
      <w:r>
        <w:rPr>
          <w:lang w:val="en-GB" w:eastAsia="en-SG"/>
        </w:rPr>
        <w:br/>
        <w:t>The standard deviation may provide additional information to the Company which of its client transactions statistically deviate and could thus be considered unusual.</w:t>
      </w:r>
    </w:p>
    <w:p w14:paraId="736C135D" w14:textId="77777777" w:rsidR="00DD5B09" w:rsidRPr="00101664" w:rsidRDefault="00DD5B09" w:rsidP="00B172D9">
      <w:pPr>
        <w:pStyle w:val="ListParagraph"/>
        <w:numPr>
          <w:ilvl w:val="0"/>
          <w:numId w:val="16"/>
        </w:numPr>
        <w:rPr>
          <w:lang w:val="en-GB" w:eastAsia="en-SG"/>
        </w:rPr>
      </w:pPr>
      <w:r>
        <w:rPr>
          <w:lang w:val="en-GB" w:eastAsia="en-SG"/>
        </w:rPr>
        <w:t>Column C: The Company is however required to have its own AML/CFT policies and procedures. These may include thresholds below or, most of all, above which amount a transaction is considered to be a high risk transaction. The Company may introduce these values as minimum or maximum respectively. The range between the minimum and maximum thresholds will automatically be calculated based on the values introduced by the Company.</w:t>
      </w:r>
      <w:r>
        <w:rPr>
          <w:lang w:val="en-GB" w:eastAsia="en-SG"/>
        </w:rPr>
        <w:br/>
        <w:t>Where the Company does not have a minimum or maximum threshold, “0” should be introduced in the respective cell.</w:t>
      </w:r>
    </w:p>
    <w:p w14:paraId="142FBB44" w14:textId="6A610B8C" w:rsidR="00DD5B09" w:rsidRDefault="00DD5B09" w:rsidP="00DD5B09">
      <w:pPr>
        <w:pStyle w:val="Heading3"/>
        <w:rPr>
          <w:lang w:eastAsia="en-SG"/>
        </w:rPr>
      </w:pPr>
      <w:bookmarkStart w:id="89" w:name="_Toc425093424"/>
      <w:r>
        <w:rPr>
          <w:lang w:eastAsia="en-SG"/>
        </w:rPr>
        <w:t>Understanding Transactional Risk Assessment Module</w:t>
      </w:r>
      <w:bookmarkEnd w:id="89"/>
    </w:p>
    <w:p w14:paraId="062FE983" w14:textId="213D351B" w:rsidR="00DD5B09" w:rsidRDefault="00B61200" w:rsidP="00B61200">
      <w:pPr>
        <w:ind w:left="-990"/>
        <w:rPr>
          <w:rFonts w:ascii="Century Gothic" w:hAnsi="Century Gothic"/>
          <w:b/>
          <w:sz w:val="24"/>
          <w:szCs w:val="24"/>
          <w:u w:val="single"/>
          <w:lang w:val="en-GB" w:eastAsia="en-SG"/>
        </w:rPr>
      </w:pPr>
      <w:r>
        <w:rPr>
          <w:rFonts w:ascii="Century Gothic" w:hAnsi="Century Gothic"/>
          <w:b/>
          <w:noProof/>
          <w:sz w:val="24"/>
          <w:szCs w:val="24"/>
          <w:u w:val="single"/>
          <w:lang w:eastAsia="en-SG"/>
        </w:rPr>
        <w:drawing>
          <wp:inline distT="0" distB="0" distL="0" distR="0" wp14:anchorId="0572548C" wp14:editId="0597961F">
            <wp:extent cx="7084612" cy="1375644"/>
            <wp:effectExtent l="0" t="0" r="254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7174923" cy="1393180"/>
                    </a:xfrm>
                    <a:prstGeom prst="rect">
                      <a:avLst/>
                    </a:prstGeom>
                    <a:noFill/>
                    <a:ln>
                      <a:noFill/>
                    </a:ln>
                  </pic:spPr>
                </pic:pic>
              </a:graphicData>
            </a:graphic>
          </wp:inline>
        </w:drawing>
      </w:r>
    </w:p>
    <w:p w14:paraId="771DF6D7" w14:textId="77777777" w:rsidR="00DD5B09" w:rsidRDefault="00DD5B09" w:rsidP="00DD5B09">
      <w:pPr>
        <w:rPr>
          <w:lang w:val="en-GB" w:eastAsia="en-SG"/>
        </w:rPr>
      </w:pPr>
      <w:r>
        <w:rPr>
          <w:b/>
          <w:lang w:val="en-GB" w:eastAsia="en-SG"/>
        </w:rPr>
        <w:t xml:space="preserve">Section 3. </w:t>
      </w:r>
      <w:r w:rsidRPr="000D6848">
        <w:rPr>
          <w:lang w:val="en-GB" w:eastAsia="en-SG"/>
        </w:rPr>
        <w:t xml:space="preserve">The standard deviation indicates how much the specific transaction deviates from the median in multiples of the statistically calculated standard deviation. </w:t>
      </w:r>
      <w:r>
        <w:rPr>
          <w:lang w:val="en-GB" w:eastAsia="en-SG"/>
        </w:rPr>
        <w:t>1.00 indicates that the deviation is one standard deviation or less.</w:t>
      </w:r>
    </w:p>
    <w:p w14:paraId="53939568" w14:textId="77777777" w:rsidR="00DD5B09" w:rsidRPr="000D3892" w:rsidRDefault="00DD5B09" w:rsidP="00DD5B09">
      <w:pPr>
        <w:rPr>
          <w:lang w:val="en-GB" w:eastAsia="en-SG"/>
        </w:rPr>
      </w:pPr>
      <w:r w:rsidRPr="000D3892">
        <w:rPr>
          <w:b/>
          <w:lang w:val="en-GB" w:eastAsia="en-SG"/>
        </w:rPr>
        <w:t>Section 4.</w:t>
      </w:r>
      <w:r>
        <w:rPr>
          <w:lang w:val="en-GB" w:eastAsia="en-SG"/>
        </w:rPr>
        <w:t xml:space="preserve"> The threshold deviation indicates how much the specific transaction lies beyond the Company’s thresholds. The measure indicates the multiple of the range by which the transaction exceeds the threshold. 1.00 indicates that the transaction is within the threshold</w:t>
      </w:r>
    </w:p>
    <w:p w14:paraId="5FD7A7FF" w14:textId="44089CA4" w:rsidR="00DD5B09" w:rsidRDefault="00DD5B09" w:rsidP="00DD5B09">
      <w:pPr>
        <w:rPr>
          <w:lang w:val="en-GB" w:eastAsia="en-SG"/>
        </w:rPr>
      </w:pPr>
      <w:r w:rsidRPr="00936034">
        <w:rPr>
          <w:b/>
          <w:lang w:val="en-GB" w:eastAsia="en-SG"/>
        </w:rPr>
        <w:t xml:space="preserve">Section </w:t>
      </w:r>
      <w:r>
        <w:rPr>
          <w:b/>
          <w:lang w:val="en-GB" w:eastAsia="en-SG"/>
        </w:rPr>
        <w:t>5.</w:t>
      </w:r>
      <w:r>
        <w:rPr>
          <w:lang w:val="en-GB" w:eastAsia="en-SG"/>
        </w:rPr>
        <w:t xml:space="preserve"> The combined country risk displays the sum of the country risk ratings of the origin of the transaction to the destination of the transaction. The combined country risk rating is automatically calculated: The name introduced by the user on the country of origin and destination of transaction respectively is automatically matched with the risk rating of the respective country/jurisdiction in the JRAM.</w:t>
      </w:r>
    </w:p>
    <w:p w14:paraId="6F54CD15" w14:textId="31D19886" w:rsidR="00DD5B09" w:rsidRDefault="00DD5B09" w:rsidP="00DD5B09">
      <w:pPr>
        <w:rPr>
          <w:lang w:val="en-GB" w:eastAsia="en-SG"/>
        </w:rPr>
      </w:pPr>
      <w:r w:rsidRPr="00936034">
        <w:rPr>
          <w:b/>
          <w:lang w:val="en-GB" w:eastAsia="en-SG"/>
        </w:rPr>
        <w:t xml:space="preserve">Section </w:t>
      </w:r>
      <w:r>
        <w:rPr>
          <w:b/>
          <w:lang w:val="en-GB" w:eastAsia="en-SG"/>
        </w:rPr>
        <w:t>6.</w:t>
      </w:r>
      <w:r>
        <w:rPr>
          <w:lang w:val="en-GB" w:eastAsia="en-SG"/>
        </w:rPr>
        <w:t xml:space="preserve"> The overall rating with reference to the standard deviation provides a risk value of the transaction taking the deviation according to standard deviation and country of origin and the destination of the transaction into consideration. It is automatically calculated by multiplying the standard deviation figure (see section 4 above) with the combined country risk. Transactions with a risk value above 1</w:t>
      </w:r>
      <w:r w:rsidR="00E77352">
        <w:rPr>
          <w:lang w:val="en-GB" w:eastAsia="en-SG"/>
        </w:rPr>
        <w:t xml:space="preserve"> standard deviation above or below the mean</w:t>
      </w:r>
      <w:r>
        <w:rPr>
          <w:lang w:val="en-GB" w:eastAsia="en-SG"/>
        </w:rPr>
        <w:t xml:space="preserve"> are highlighted in red.</w:t>
      </w:r>
    </w:p>
    <w:p w14:paraId="234C8A9A" w14:textId="0BC8966A" w:rsidR="00DD5B09" w:rsidRDefault="00DD5B09" w:rsidP="00DD5B09">
      <w:pPr>
        <w:rPr>
          <w:lang w:val="en-GB" w:eastAsia="en-SG"/>
        </w:rPr>
      </w:pPr>
      <w:r w:rsidRPr="00936034">
        <w:rPr>
          <w:b/>
          <w:lang w:val="en-GB" w:eastAsia="en-SG"/>
        </w:rPr>
        <w:t xml:space="preserve">Section </w:t>
      </w:r>
      <w:r>
        <w:rPr>
          <w:b/>
          <w:lang w:val="en-GB" w:eastAsia="en-SG"/>
        </w:rPr>
        <w:t>7.</w:t>
      </w:r>
      <w:r>
        <w:rPr>
          <w:lang w:val="en-GB" w:eastAsia="en-SG"/>
        </w:rPr>
        <w:t xml:space="preserve"> The overall rating with reference to the threshold(s) provides a risk value of the transaction taking the deviation from the indicated threshold(s) and country of origin and the destination of the transaction into consideration. It is automatically calculated by multiplying the standard deviation figure (see section 5 above) with the combined country risk. Transactions with a risk value above 1</w:t>
      </w:r>
      <w:r w:rsidR="00E77352">
        <w:rPr>
          <w:lang w:val="en-GB" w:eastAsia="en-SG"/>
        </w:rPr>
        <w:t xml:space="preserve"> standard deviation above or below the mean</w:t>
      </w:r>
      <w:r>
        <w:rPr>
          <w:lang w:val="en-GB" w:eastAsia="en-SG"/>
        </w:rPr>
        <w:t xml:space="preserve"> are highlighted in red.</w:t>
      </w:r>
    </w:p>
    <w:p w14:paraId="4A6E060B" w14:textId="61A5729E" w:rsidR="00DD5B09" w:rsidRDefault="00DD5B09" w:rsidP="00DD5B09">
      <w:pPr>
        <w:rPr>
          <w:lang w:val="en-GB" w:eastAsia="en-SG"/>
        </w:rPr>
      </w:pPr>
      <w:r w:rsidRPr="00D3095B">
        <w:rPr>
          <w:b/>
          <w:lang w:val="en-GB" w:eastAsia="en-SG"/>
        </w:rPr>
        <w:t xml:space="preserve">Section </w:t>
      </w:r>
      <w:r>
        <w:rPr>
          <w:b/>
          <w:lang w:val="en-GB" w:eastAsia="en-SG"/>
        </w:rPr>
        <w:t>8.</w:t>
      </w:r>
      <w:r>
        <w:rPr>
          <w:lang w:val="en-GB" w:eastAsia="en-SG"/>
        </w:rPr>
        <w:t xml:space="preserve"> The risk count with reference to the standard deviation takes the amount of the transaction into consideration in addition to the deviation and the countries. It is automatically calculated by multiplying the amount of the transaction with the overall risk rating (see section 6 above). This value is calculated based on the general assumption that higher value transactions offer additional opportunities form ML.</w:t>
      </w:r>
    </w:p>
    <w:p w14:paraId="79EAB480" w14:textId="77777777" w:rsidR="00DD5B09" w:rsidRDefault="00DD5B09" w:rsidP="00DD5B09">
      <w:pPr>
        <w:rPr>
          <w:lang w:val="en-GB" w:eastAsia="en-SG"/>
        </w:rPr>
      </w:pPr>
      <w:r>
        <w:rPr>
          <w:lang w:val="en-GB" w:eastAsia="en-SG"/>
        </w:rPr>
        <w:t>The colour coding highlights the transactions according to the value of their risk count. Red indicates the highest risk count, green the lowest.</w:t>
      </w:r>
    </w:p>
    <w:p w14:paraId="3C1B90E8" w14:textId="77777777" w:rsidR="00DD5B09" w:rsidRDefault="00DD5B09" w:rsidP="00DD5B09">
      <w:pPr>
        <w:rPr>
          <w:lang w:val="en-GB" w:eastAsia="en-SG"/>
        </w:rPr>
      </w:pPr>
      <w:r w:rsidRPr="00D3095B">
        <w:rPr>
          <w:b/>
          <w:lang w:val="en-GB" w:eastAsia="en-SG"/>
        </w:rPr>
        <w:t xml:space="preserve">Section </w:t>
      </w:r>
      <w:r>
        <w:rPr>
          <w:b/>
          <w:lang w:val="en-GB" w:eastAsia="en-SG"/>
        </w:rPr>
        <w:t>9.</w:t>
      </w:r>
      <w:r>
        <w:rPr>
          <w:lang w:val="en-GB" w:eastAsia="en-SG"/>
        </w:rPr>
        <w:t xml:space="preserve"> The risk count with reference to the threshold(s) takes the amount of the transaction into consideration in addition to the threshold deviation and the countries. It is automatically calculated by multiplying the amount of the transaction with the overall risk rating (see section 7 above). This value is calculated based on the general assumption that higher value transactions offer additional opportunities form ML.</w:t>
      </w:r>
    </w:p>
    <w:p w14:paraId="0892D83F" w14:textId="77777777" w:rsidR="00DD5B09" w:rsidRDefault="00DD5B09" w:rsidP="00DD5B09">
      <w:pPr>
        <w:rPr>
          <w:lang w:val="en-GB" w:eastAsia="en-SG"/>
        </w:rPr>
      </w:pPr>
      <w:r>
        <w:rPr>
          <w:lang w:val="en-GB" w:eastAsia="en-SG"/>
        </w:rPr>
        <w:t>The colour coding highlights the transactions according to the value of their risk count. Red indicates the highest risk count, green the lowest.</w:t>
      </w:r>
    </w:p>
    <w:p w14:paraId="6D12CCA2" w14:textId="677A3CE9" w:rsidR="0090425F" w:rsidRDefault="0090425F" w:rsidP="0090425F">
      <w:pPr>
        <w:ind w:left="1985"/>
        <w:rPr>
          <w:lang w:val="en-GB" w:eastAsia="en-SG"/>
        </w:rPr>
      </w:pPr>
      <w:r>
        <w:rPr>
          <w:noProof/>
          <w:lang w:eastAsia="en-SG"/>
        </w:rPr>
        <w:drawing>
          <wp:inline distT="0" distB="0" distL="0" distR="0" wp14:anchorId="7DBD6E1F" wp14:editId="017679AA">
            <wp:extent cx="3524250" cy="2762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524250" cy="276225"/>
                    </a:xfrm>
                    <a:prstGeom prst="rect">
                      <a:avLst/>
                    </a:prstGeom>
                    <a:noFill/>
                    <a:ln>
                      <a:noFill/>
                    </a:ln>
                  </pic:spPr>
                </pic:pic>
              </a:graphicData>
            </a:graphic>
          </wp:inline>
        </w:drawing>
      </w:r>
    </w:p>
    <w:p w14:paraId="047E92B3" w14:textId="77777777" w:rsidR="00DD5B09" w:rsidRDefault="00DD5B09" w:rsidP="00DD5B09">
      <w:pPr>
        <w:rPr>
          <w:lang w:val="en-GB" w:eastAsia="en-SG"/>
        </w:rPr>
      </w:pPr>
      <w:r w:rsidRPr="00606B14">
        <w:rPr>
          <w:b/>
          <w:lang w:val="en-GB" w:eastAsia="en-SG"/>
        </w:rPr>
        <w:t>Section 10.</w:t>
      </w:r>
      <w:r>
        <w:rPr>
          <w:lang w:val="en-GB" w:eastAsia="en-SG"/>
        </w:rPr>
        <w:t xml:space="preserve"> The ratio of deviating transactions indicates the percentage of transactions that are outside one standard deviation from the median or exceed thresholds, as applicable.</w:t>
      </w:r>
    </w:p>
    <w:p w14:paraId="31490EF6" w14:textId="0C4FB971" w:rsidR="00B61200" w:rsidRDefault="00B61200" w:rsidP="00B61200">
      <w:pPr>
        <w:ind w:left="1170"/>
        <w:rPr>
          <w:lang w:val="en-GB" w:eastAsia="en-SG"/>
        </w:rPr>
      </w:pPr>
      <w:r>
        <w:rPr>
          <w:noProof/>
          <w:lang w:eastAsia="en-SG"/>
        </w:rPr>
        <w:drawing>
          <wp:inline distT="0" distB="0" distL="0" distR="0" wp14:anchorId="69D42A84" wp14:editId="014FF9AF">
            <wp:extent cx="4297680" cy="1097280"/>
            <wp:effectExtent l="0" t="0" r="7620" b="762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297680" cy="1097280"/>
                    </a:xfrm>
                    <a:prstGeom prst="rect">
                      <a:avLst/>
                    </a:prstGeom>
                    <a:noFill/>
                    <a:ln>
                      <a:noFill/>
                    </a:ln>
                  </pic:spPr>
                </pic:pic>
              </a:graphicData>
            </a:graphic>
          </wp:inline>
        </w:drawing>
      </w:r>
    </w:p>
    <w:p w14:paraId="06CE9E25" w14:textId="77777777" w:rsidR="00DD5B09" w:rsidRDefault="00DD5B09" w:rsidP="00DD5B09">
      <w:pPr>
        <w:rPr>
          <w:lang w:val="en-GB" w:eastAsia="en-SG"/>
        </w:rPr>
      </w:pPr>
      <w:r w:rsidRPr="00606B14">
        <w:rPr>
          <w:b/>
          <w:lang w:val="en-GB" w:eastAsia="en-SG"/>
        </w:rPr>
        <w:t>Section 11.</w:t>
      </w:r>
      <w:r>
        <w:rPr>
          <w:lang w:val="en-GB" w:eastAsia="en-SG"/>
        </w:rPr>
        <w:t xml:space="preserve"> This section lists the three clients that have the transactions with the highest risk count (see sections 8 and 9 above).</w:t>
      </w:r>
    </w:p>
    <w:p w14:paraId="0934F47A" w14:textId="59087C18" w:rsidR="00BE75B8" w:rsidRDefault="004D34F7" w:rsidP="004D34F7">
      <w:pPr>
        <w:pStyle w:val="Heading2"/>
      </w:pPr>
      <w:bookmarkStart w:id="90" w:name="_Toc425093425"/>
      <w:r>
        <w:t>Support Annex</w:t>
      </w:r>
      <w:bookmarkEnd w:id="90"/>
    </w:p>
    <w:p w14:paraId="5F3F0629" w14:textId="2A89D667" w:rsidR="00493DE1" w:rsidRDefault="00493DE1" w:rsidP="00493DE1">
      <w:pPr>
        <w:rPr>
          <w:lang w:val="en-GB"/>
        </w:rPr>
      </w:pPr>
      <w:r>
        <w:rPr>
          <w:lang w:val="en-GB"/>
        </w:rPr>
        <w:t>The support annex contains the lists used in the other modules. The Company may amend these lists to match its specific operations, needs and judgements.</w:t>
      </w:r>
    </w:p>
    <w:p w14:paraId="3A5A054B" w14:textId="74623CC6" w:rsidR="00493DE1" w:rsidRDefault="00493DE1" w:rsidP="00493DE1">
      <w:pPr>
        <w:pStyle w:val="Heading3"/>
      </w:pPr>
      <w:bookmarkStart w:id="91" w:name="_Toc425093426"/>
      <w:r>
        <w:t>Sensitive Industries List</w:t>
      </w:r>
      <w:bookmarkEnd w:id="91"/>
    </w:p>
    <w:p w14:paraId="48DAF1C1" w14:textId="7B10FD01" w:rsidR="004D34F7" w:rsidRPr="00493DE1" w:rsidRDefault="00BC0C56" w:rsidP="00493DE1">
      <w:pPr>
        <w:rPr>
          <w:lang w:val="en-GB"/>
        </w:rPr>
      </w:pPr>
      <w:r>
        <w:t>A list of sensitive industries that are considered to be particularly exposed to ML/TF has been drawn up. The list is most of all based on the Singapore National Money Laundering and Terrorist Financing Risk Assessment Report (“SNRA”)</w:t>
      </w:r>
      <w:r>
        <w:rPr>
          <w:rStyle w:val="FootnoteReference"/>
        </w:rPr>
        <w:footnoteReference w:id="11"/>
      </w:r>
      <w:r>
        <w:t xml:space="preserve">, listing the industries highlighted in this report. </w:t>
      </w:r>
      <w:r w:rsidR="00AA3E23" w:rsidRPr="00493DE1">
        <w:rPr>
          <w:lang w:val="en-GB" w:eastAsia="en-SG"/>
        </w:rPr>
        <w:t>This list has been expanded to take into consideration other sensitive industries listed under the FATF</w:t>
      </w:r>
      <w:r w:rsidR="00AA3E23" w:rsidRPr="00493DE1">
        <w:rPr>
          <w:rStyle w:val="FootnoteReference"/>
          <w:lang w:val="en-GB" w:eastAsia="en-SG"/>
        </w:rPr>
        <w:footnoteReference w:id="12"/>
      </w:r>
      <w:r>
        <w:rPr>
          <w:lang w:val="en-GB" w:eastAsia="en-SG"/>
        </w:rPr>
        <w:t xml:space="preserve"> and further industries involving frequent cash transactions.</w:t>
      </w:r>
    </w:p>
    <w:p w14:paraId="3476EA2A" w14:textId="55C70719" w:rsidR="004D34F7" w:rsidRPr="00954A9E" w:rsidRDefault="004D34F7" w:rsidP="00B172D9">
      <w:pPr>
        <w:pStyle w:val="ListParagraph"/>
        <w:numPr>
          <w:ilvl w:val="0"/>
          <w:numId w:val="1"/>
        </w:numPr>
      </w:pPr>
      <w:r w:rsidRPr="00954A9E">
        <w:rPr>
          <w:b/>
        </w:rPr>
        <w:t>Casinos</w:t>
      </w:r>
      <w:r w:rsidRPr="00954A9E">
        <w:rPr>
          <w:rStyle w:val="FootnoteReference"/>
        </w:rPr>
        <w:footnoteReference w:id="13"/>
      </w:r>
      <w:r w:rsidRPr="00954A9E">
        <w:t xml:space="preserve"> - Largely cash based and is the perfect place for MLs to deposit layered.</w:t>
      </w:r>
    </w:p>
    <w:p w14:paraId="51021CC2" w14:textId="0CE7BC81" w:rsidR="004D34F7" w:rsidRPr="00954A9E" w:rsidRDefault="004D34F7" w:rsidP="00B172D9">
      <w:pPr>
        <w:pStyle w:val="ListParagraph"/>
        <w:numPr>
          <w:ilvl w:val="0"/>
          <w:numId w:val="1"/>
        </w:numPr>
      </w:pPr>
      <w:r w:rsidRPr="00954A9E">
        <w:rPr>
          <w:b/>
        </w:rPr>
        <w:t>Pawn Brokers</w:t>
      </w:r>
      <w:r w:rsidRPr="00954A9E">
        <w:rPr>
          <w:rStyle w:val="FootnoteReference"/>
        </w:rPr>
        <w:footnoteReference w:id="14"/>
      </w:r>
      <w:r w:rsidRPr="00954A9E">
        <w:rPr>
          <w:b/>
        </w:rPr>
        <w:t xml:space="preserve"> - </w:t>
      </w:r>
      <w:r w:rsidRPr="00954A9E">
        <w:t xml:space="preserve">May willingly or unwilling purchase stolen </w:t>
      </w:r>
      <w:r w:rsidR="00BC0C56">
        <w:t>goods</w:t>
      </w:r>
      <w:r w:rsidRPr="00954A9E">
        <w:t xml:space="preserve"> which in turn participates </w:t>
      </w:r>
      <w:r w:rsidR="00BC0C56">
        <w:t>in the money</w:t>
      </w:r>
      <w:r w:rsidRPr="00954A9E">
        <w:t xml:space="preserve"> laundering. Clients of such nature have an element of risk.</w:t>
      </w:r>
    </w:p>
    <w:p w14:paraId="59160D9A" w14:textId="77777777" w:rsidR="004D34F7" w:rsidRPr="00954A9E" w:rsidRDefault="004D34F7" w:rsidP="00B172D9">
      <w:pPr>
        <w:pStyle w:val="ListParagraph"/>
        <w:numPr>
          <w:ilvl w:val="0"/>
          <w:numId w:val="1"/>
        </w:numPr>
      </w:pPr>
      <w:r w:rsidRPr="00954A9E">
        <w:rPr>
          <w:b/>
        </w:rPr>
        <w:t>Money Lenders</w:t>
      </w:r>
      <w:r w:rsidRPr="00954A9E">
        <w:rPr>
          <w:rStyle w:val="FootnoteReference"/>
        </w:rPr>
        <w:footnoteReference w:id="15"/>
      </w:r>
      <w:r w:rsidRPr="00954A9E">
        <w:rPr>
          <w:b/>
        </w:rPr>
        <w:t xml:space="preserve"> - </w:t>
      </w:r>
      <w:r w:rsidRPr="00954A9E">
        <w:t>Money lending is an efficient means of evading inspection.</w:t>
      </w:r>
    </w:p>
    <w:p w14:paraId="3E149F97" w14:textId="255C24CD" w:rsidR="004D34F7" w:rsidRPr="00954A9E" w:rsidRDefault="004D34F7" w:rsidP="00B172D9">
      <w:pPr>
        <w:pStyle w:val="ListParagraph"/>
        <w:numPr>
          <w:ilvl w:val="0"/>
          <w:numId w:val="1"/>
        </w:numPr>
      </w:pPr>
      <w:r w:rsidRPr="00954A9E">
        <w:rPr>
          <w:b/>
        </w:rPr>
        <w:t>Lawyers, Public Accountants and other Corporate Service Providers and Professional Services</w:t>
      </w:r>
      <w:r w:rsidRPr="00954A9E">
        <w:rPr>
          <w:rStyle w:val="FootnoteReference"/>
        </w:rPr>
        <w:footnoteReference w:id="16"/>
      </w:r>
      <w:r w:rsidRPr="00954A9E">
        <w:rPr>
          <w:b/>
        </w:rPr>
        <w:t xml:space="preserve"> - </w:t>
      </w:r>
      <w:r w:rsidR="005C5AFE">
        <w:t>Service providers</w:t>
      </w:r>
      <w:r w:rsidRPr="00954A9E">
        <w:t xml:space="preserve"> may wilfully or wilfully be blind to ML activities</w:t>
      </w:r>
      <w:r w:rsidRPr="00954A9E">
        <w:rPr>
          <w:rStyle w:val="FootnoteReference"/>
        </w:rPr>
        <w:footnoteReference w:id="17"/>
      </w:r>
      <w:r w:rsidRPr="00954A9E">
        <w:t xml:space="preserve"> </w:t>
      </w:r>
      <w:proofErr w:type="spellStart"/>
      <w:r w:rsidRPr="00954A9E">
        <w:t>i.e</w:t>
      </w:r>
      <w:proofErr w:type="spellEnd"/>
      <w:r w:rsidRPr="00954A9E">
        <w:t xml:space="preserve"> - the structuring of transactions and complex corporate structures to obscure the source of funds. Engaging clients of such professions is a risk element</w:t>
      </w:r>
      <w:r w:rsidR="005C5AFE">
        <w:t>.</w:t>
      </w:r>
    </w:p>
    <w:p w14:paraId="383B4B1C" w14:textId="3115DAA6" w:rsidR="004D34F7" w:rsidRPr="00954A9E" w:rsidRDefault="004D34F7" w:rsidP="00B172D9">
      <w:pPr>
        <w:pStyle w:val="ListParagraph"/>
        <w:numPr>
          <w:ilvl w:val="0"/>
          <w:numId w:val="1"/>
        </w:numPr>
      </w:pPr>
      <w:r w:rsidRPr="00954A9E">
        <w:rPr>
          <w:b/>
        </w:rPr>
        <w:t>Non-profit organisations</w:t>
      </w:r>
      <w:r w:rsidRPr="00954A9E">
        <w:rPr>
          <w:rStyle w:val="FootnoteReference"/>
        </w:rPr>
        <w:footnoteReference w:id="18"/>
      </w:r>
      <w:r w:rsidRPr="00954A9E">
        <w:t xml:space="preserve"> </w:t>
      </w:r>
      <w:r w:rsidR="005C5AFE">
        <w:t>-</w:t>
      </w:r>
      <w:r w:rsidRPr="00954A9E">
        <w:t xml:space="preserve"> Charitable fundraising – i.e., the collection of resources from donors and its redistribution for charitable purposes – has been used to provide a cover for the financing of terrorism. In certain cases, the organisation itself was a mere sham that existed simply to funnel money to terrorists.</w:t>
      </w:r>
      <w:r w:rsidRPr="00954A9E">
        <w:rPr>
          <w:rStyle w:val="FootnoteReference"/>
        </w:rPr>
        <w:footnoteReference w:id="19"/>
      </w:r>
      <w:r w:rsidRPr="00954A9E">
        <w:t xml:space="preserve"> Engaging with NPOs which have no financial transparency, terrorism or investigation preventive measures is a risk element.</w:t>
      </w:r>
    </w:p>
    <w:p w14:paraId="55BD3030" w14:textId="739799E4" w:rsidR="004D34F7" w:rsidRPr="00954A9E" w:rsidRDefault="004D34F7" w:rsidP="00B172D9">
      <w:pPr>
        <w:pStyle w:val="ListParagraph"/>
        <w:numPr>
          <w:ilvl w:val="0"/>
          <w:numId w:val="1"/>
        </w:numPr>
      </w:pPr>
      <w:r w:rsidRPr="00954A9E">
        <w:rPr>
          <w:b/>
        </w:rPr>
        <w:t>Precious stones and metal dealers</w:t>
      </w:r>
      <w:r w:rsidRPr="00954A9E">
        <w:rPr>
          <w:rStyle w:val="FootnoteReference"/>
        </w:rPr>
        <w:footnoteReference w:id="20"/>
      </w:r>
      <w:r w:rsidRPr="00954A9E">
        <w:rPr>
          <w:b/>
        </w:rPr>
        <w:t xml:space="preserve"> - </w:t>
      </w:r>
      <w:r w:rsidRPr="00954A9E">
        <w:t xml:space="preserve">Many of </w:t>
      </w:r>
      <w:r w:rsidR="005C5AFE">
        <w:t>these</w:t>
      </w:r>
      <w:r w:rsidRPr="00954A9E">
        <w:t xml:space="preserve"> have access to secondary scrap markets, illegal mining and stolen or fake/counterfeit jewellery which are often a source of laundered money.</w:t>
      </w:r>
      <w:r w:rsidRPr="00954A9E">
        <w:rPr>
          <w:rStyle w:val="FootnoteReference"/>
        </w:rPr>
        <w:footnoteReference w:id="21"/>
      </w:r>
      <w:r w:rsidRPr="00954A9E">
        <w:t xml:space="preserve"> </w:t>
      </w:r>
    </w:p>
    <w:p w14:paraId="55EE720F" w14:textId="19F7B53E" w:rsidR="004D34F7" w:rsidRPr="00954A9E" w:rsidRDefault="004D34F7" w:rsidP="00B172D9">
      <w:pPr>
        <w:pStyle w:val="ListParagraph"/>
        <w:numPr>
          <w:ilvl w:val="0"/>
          <w:numId w:val="1"/>
        </w:numPr>
      </w:pPr>
      <w:r w:rsidRPr="00954A9E">
        <w:rPr>
          <w:b/>
        </w:rPr>
        <w:t xml:space="preserve">Tobacco Trade </w:t>
      </w:r>
      <w:r w:rsidRPr="00954A9E">
        <w:t>– Clients with sale to countries with poor customs and borders control are a risk element</w:t>
      </w:r>
      <w:r w:rsidR="005C5AFE">
        <w:t>.</w:t>
      </w:r>
      <w:r w:rsidRPr="00954A9E">
        <w:rPr>
          <w:rStyle w:val="FootnoteReference"/>
        </w:rPr>
        <w:footnoteReference w:id="22"/>
      </w:r>
    </w:p>
    <w:p w14:paraId="379A945F" w14:textId="712DB9EB" w:rsidR="004D34F7" w:rsidRPr="00954A9E" w:rsidRDefault="004D34F7" w:rsidP="00B172D9">
      <w:pPr>
        <w:pStyle w:val="ListParagraph"/>
        <w:numPr>
          <w:ilvl w:val="0"/>
          <w:numId w:val="1"/>
        </w:numPr>
      </w:pPr>
      <w:r w:rsidRPr="00954A9E">
        <w:rPr>
          <w:b/>
        </w:rPr>
        <w:t>Courier Services</w:t>
      </w:r>
      <w:r w:rsidRPr="00954A9E">
        <w:rPr>
          <w:rStyle w:val="FootnoteReference"/>
          <w:b/>
        </w:rPr>
        <w:footnoteReference w:id="23"/>
      </w:r>
      <w:r w:rsidRPr="00954A9E">
        <w:rPr>
          <w:b/>
        </w:rPr>
        <w:t xml:space="preserve"> - </w:t>
      </w:r>
      <w:r w:rsidRPr="00954A9E">
        <w:t>Transportation services are often engaged in the layer</w:t>
      </w:r>
      <w:r w:rsidR="005C5AFE">
        <w:t>ing</w:t>
      </w:r>
      <w:r w:rsidRPr="00954A9E">
        <w:t xml:space="preserve"> process of launder</w:t>
      </w:r>
      <w:r w:rsidR="005C5AFE">
        <w:t>ing</w:t>
      </w:r>
      <w:r w:rsidRPr="00954A9E">
        <w:t xml:space="preserve"> money. A client engaging in this business maybe a voluntarily or involuntarily involved with ML processes.</w:t>
      </w:r>
    </w:p>
    <w:p w14:paraId="403AE212" w14:textId="1F0F33E9" w:rsidR="004D34F7" w:rsidRPr="004D34F7" w:rsidRDefault="004D34F7" w:rsidP="00B172D9">
      <w:pPr>
        <w:pStyle w:val="ListParagraph"/>
        <w:numPr>
          <w:ilvl w:val="0"/>
          <w:numId w:val="1"/>
        </w:numPr>
      </w:pPr>
      <w:r w:rsidRPr="004D34F7">
        <w:rPr>
          <w:b/>
        </w:rPr>
        <w:t>Freeport Services</w:t>
      </w:r>
      <w:r w:rsidRPr="004D34F7">
        <w:rPr>
          <w:rStyle w:val="FootnoteReference"/>
        </w:rPr>
        <w:footnoteReference w:id="24"/>
      </w:r>
      <w:r w:rsidRPr="004D34F7">
        <w:rPr>
          <w:b/>
        </w:rPr>
        <w:t xml:space="preserve"> - </w:t>
      </w:r>
      <w:r w:rsidRPr="004D34F7">
        <w:t xml:space="preserve">Using a free zone for the deposit of valuables is an efficient way of </w:t>
      </w:r>
      <w:r w:rsidR="005C5AFE">
        <w:t>e</w:t>
      </w:r>
      <w:r w:rsidRPr="004D34F7">
        <w:t>vading timely inspections. Clients engaging the use of Freeport services are a risk element</w:t>
      </w:r>
      <w:r w:rsidR="005C5AFE">
        <w:t>.</w:t>
      </w:r>
    </w:p>
    <w:p w14:paraId="2DFF930C" w14:textId="07B30A89" w:rsidR="004D34F7" w:rsidRPr="004D34F7" w:rsidRDefault="004D34F7" w:rsidP="00B172D9">
      <w:pPr>
        <w:pStyle w:val="ListParagraph"/>
        <w:numPr>
          <w:ilvl w:val="0"/>
          <w:numId w:val="1"/>
        </w:numPr>
        <w:rPr>
          <w:b/>
          <w:sz w:val="24"/>
          <w:szCs w:val="24"/>
        </w:rPr>
      </w:pPr>
      <w:r w:rsidRPr="004D34F7">
        <w:rPr>
          <w:b/>
        </w:rPr>
        <w:t>Virtual Currencies</w:t>
      </w:r>
      <w:r w:rsidRPr="004D34F7">
        <w:rPr>
          <w:rStyle w:val="FootnoteReference"/>
        </w:rPr>
        <w:footnoteReference w:id="25"/>
      </w:r>
      <w:r w:rsidRPr="004D34F7">
        <w:t xml:space="preserve"> - Anonymiser</w:t>
      </w:r>
      <w:r w:rsidR="005C5AFE">
        <w:t>s</w:t>
      </w:r>
      <w:r w:rsidRPr="004D34F7">
        <w:t xml:space="preserve"> are dark nets and mixers that conceal and obscure the source of virtual currencies like </w:t>
      </w:r>
      <w:proofErr w:type="spellStart"/>
      <w:r w:rsidRPr="004D34F7">
        <w:t>BitCoin</w:t>
      </w:r>
      <w:proofErr w:type="spellEnd"/>
      <w:r w:rsidRPr="004D34F7">
        <w:rPr>
          <w:rStyle w:val="FootnoteReference"/>
        </w:rPr>
        <w:footnoteReference w:id="26"/>
      </w:r>
      <w:r w:rsidR="005C5AFE">
        <w:t xml:space="preserve">. </w:t>
      </w:r>
      <w:r w:rsidRPr="004D34F7">
        <w:t>Dealing with a client that uses virtual currencies or deals with parties that uses virtual currencies is a risk element.</w:t>
      </w:r>
    </w:p>
    <w:p w14:paraId="40B90A47" w14:textId="16DF348B" w:rsidR="004D34F7" w:rsidRPr="004D34F7" w:rsidRDefault="004D34F7" w:rsidP="00B172D9">
      <w:pPr>
        <w:pStyle w:val="ListParagraph"/>
        <w:numPr>
          <w:ilvl w:val="0"/>
          <w:numId w:val="1"/>
        </w:numPr>
        <w:rPr>
          <w:b/>
        </w:rPr>
      </w:pPr>
      <w:r w:rsidRPr="004D34F7">
        <w:rPr>
          <w:b/>
        </w:rPr>
        <w:t>Crowd Funding</w:t>
      </w:r>
      <w:r w:rsidRPr="004D34F7">
        <w:rPr>
          <w:rStyle w:val="FootnoteReference"/>
          <w:b/>
        </w:rPr>
        <w:footnoteReference w:id="27"/>
      </w:r>
      <w:r w:rsidRPr="004D34F7">
        <w:rPr>
          <w:b/>
        </w:rPr>
        <w:t xml:space="preserve"> - </w:t>
      </w:r>
      <w:r w:rsidR="005C5AFE">
        <w:t>I</w:t>
      </w:r>
      <w:r w:rsidRPr="004D34F7">
        <w:t>t involves funding with practically no fungible limit and as such can come in varying amount from any number of anonymous parties to an anonymous party.</w:t>
      </w:r>
    </w:p>
    <w:p w14:paraId="15CC143F" w14:textId="77777777" w:rsidR="004D34F7" w:rsidRDefault="004D34F7" w:rsidP="00B172D9">
      <w:pPr>
        <w:pStyle w:val="ListParagraph"/>
        <w:numPr>
          <w:ilvl w:val="0"/>
          <w:numId w:val="1"/>
        </w:numPr>
      </w:pPr>
      <w:r w:rsidRPr="004D34F7">
        <w:rPr>
          <w:b/>
        </w:rPr>
        <w:t>Financial products and services</w:t>
      </w:r>
      <w:r w:rsidRPr="004D34F7">
        <w:rPr>
          <w:rStyle w:val="FootnoteReference"/>
        </w:rPr>
        <w:footnoteReference w:id="28"/>
      </w:r>
      <w:r w:rsidRPr="004D34F7">
        <w:rPr>
          <w:b/>
        </w:rPr>
        <w:t xml:space="preserve"> - </w:t>
      </w:r>
      <w:r w:rsidRPr="004D34F7">
        <w:t>Complex corporate structures and services can be used to conceal and obscure illegal business activities. Buying a Credit Default Swap on business with illegal operations is method for MLs to secure laundered money.</w:t>
      </w:r>
      <w:r w:rsidRPr="004D34F7">
        <w:rPr>
          <w:rStyle w:val="FootnoteReference"/>
        </w:rPr>
        <w:footnoteReference w:id="29"/>
      </w:r>
    </w:p>
    <w:p w14:paraId="121FDBFA" w14:textId="2E9ADEA5" w:rsidR="00493DE1" w:rsidRDefault="00493DE1" w:rsidP="00493DE1">
      <w:pPr>
        <w:pStyle w:val="Heading3"/>
      </w:pPr>
      <w:bookmarkStart w:id="92" w:name="_Toc425093427"/>
      <w:r>
        <w:t>Legal Identity List</w:t>
      </w:r>
      <w:bookmarkEnd w:id="92"/>
    </w:p>
    <w:p w14:paraId="28BFE22F" w14:textId="476B5753" w:rsidR="00493DE1" w:rsidRPr="00493DE1" w:rsidRDefault="00493DE1" w:rsidP="00493DE1">
      <w:r>
        <w:t xml:space="preserve">The legal identity list lists </w:t>
      </w:r>
      <w:r w:rsidR="00B172D9">
        <w:t>the different structures that may be used in the customer relationship, including wealth management structures.</w:t>
      </w:r>
    </w:p>
    <w:p w14:paraId="4C84532D" w14:textId="156E540B" w:rsidR="0026482A" w:rsidRDefault="00B172D9" w:rsidP="00B172D9">
      <w:pPr>
        <w:pStyle w:val="Heading3"/>
      </w:pPr>
      <w:bookmarkStart w:id="93" w:name="_Toc425093428"/>
      <w:r>
        <w:t>Yes/No Response</w:t>
      </w:r>
      <w:bookmarkEnd w:id="93"/>
    </w:p>
    <w:p w14:paraId="189A07D1" w14:textId="2ADCC86E" w:rsidR="005C5AFE" w:rsidRPr="005C5AFE" w:rsidRDefault="005C5AFE" w:rsidP="005C5AFE">
      <w:r>
        <w:t>The no/yes response is simply used for dropdown menus.</w:t>
      </w:r>
    </w:p>
    <w:p w14:paraId="4D9B7209" w14:textId="61B14209" w:rsidR="00B172D9" w:rsidRDefault="00B172D9" w:rsidP="00B172D9">
      <w:pPr>
        <w:pStyle w:val="Heading3"/>
      </w:pPr>
      <w:bookmarkStart w:id="94" w:name="_Toc425093429"/>
      <w:r>
        <w:t>Risk Rating</w:t>
      </w:r>
      <w:bookmarkEnd w:id="94"/>
    </w:p>
    <w:p w14:paraId="7301FCAC" w14:textId="350BC96B" w:rsidR="005C5AFE" w:rsidRPr="005C5AFE" w:rsidRDefault="005C5AFE" w:rsidP="005C5AFE">
      <w:r>
        <w:t>The risk rating is simply used for dropdown menus.</w:t>
      </w:r>
    </w:p>
    <w:p w14:paraId="4DA58E74" w14:textId="218F444E" w:rsidR="00B172D9" w:rsidRDefault="005C5AFE" w:rsidP="00B172D9">
      <w:pPr>
        <w:pStyle w:val="Heading3"/>
      </w:pPr>
      <w:bookmarkStart w:id="95" w:name="_Toc425093430"/>
      <w:r>
        <w:t>Legal S</w:t>
      </w:r>
      <w:r w:rsidR="00B172D9">
        <w:t>tructure</w:t>
      </w:r>
      <w:bookmarkEnd w:id="95"/>
    </w:p>
    <w:p w14:paraId="3CD98838" w14:textId="715E48CE" w:rsidR="005C5AFE" w:rsidRPr="005C5AFE" w:rsidRDefault="005C5AFE" w:rsidP="005C5AFE">
      <w:r>
        <w:t>The legal structure is simply used for referencing.</w:t>
      </w:r>
    </w:p>
    <w:p w14:paraId="7E3671A1" w14:textId="3596411E" w:rsidR="00B172D9" w:rsidRDefault="00B172D9" w:rsidP="00B172D9">
      <w:pPr>
        <w:pStyle w:val="Heading3"/>
      </w:pPr>
      <w:bookmarkStart w:id="96" w:name="_Toc425093431"/>
      <w:r>
        <w:t>Management Types</w:t>
      </w:r>
      <w:bookmarkEnd w:id="96"/>
    </w:p>
    <w:p w14:paraId="491BEF23" w14:textId="072EA920" w:rsidR="005C5AFE" w:rsidRPr="005C5AFE" w:rsidRDefault="005C5AFE" w:rsidP="005C5AFE">
      <w:r>
        <w:t>The management types list the services most frequently provided by IAMs.</w:t>
      </w:r>
    </w:p>
    <w:p w14:paraId="66464957" w14:textId="48F65182" w:rsidR="00B172D9" w:rsidRDefault="00B172D9" w:rsidP="00B172D9">
      <w:pPr>
        <w:pStyle w:val="Heading3"/>
      </w:pPr>
      <w:bookmarkStart w:id="97" w:name="_Toc425093432"/>
      <w:r>
        <w:t>Customer Risk</w:t>
      </w:r>
      <w:bookmarkEnd w:id="97"/>
    </w:p>
    <w:p w14:paraId="241ADC29" w14:textId="68BCCA9D" w:rsidR="005C5AFE" w:rsidRPr="005C5AFE" w:rsidRDefault="005C5AFE" w:rsidP="005C5AFE">
      <w:r>
        <w:t>The customer risk is simply used for dropdown menus.</w:t>
      </w:r>
    </w:p>
    <w:p w14:paraId="456AC6B6" w14:textId="77777777" w:rsidR="00A64A99" w:rsidRDefault="00A64A99">
      <w:pPr>
        <w:jc w:val="left"/>
      </w:pPr>
      <w:r>
        <w:br w:type="page"/>
      </w:r>
    </w:p>
    <w:p w14:paraId="46FA738B" w14:textId="5CDD5E20" w:rsidR="00A64A99" w:rsidRDefault="00A64A99" w:rsidP="00A64A99">
      <w:pPr>
        <w:pStyle w:val="Heading1"/>
      </w:pPr>
      <w:bookmarkStart w:id="98" w:name="_Toc425093433"/>
      <w:r>
        <w:t xml:space="preserve">Annex 1 – </w:t>
      </w:r>
      <w:r w:rsidR="005B0A5F">
        <w:t>Risks Assessment and Mitigation</w:t>
      </w:r>
      <w:bookmarkEnd w:id="98"/>
    </w:p>
    <w:p w14:paraId="2C55FFDF" w14:textId="79107FF0" w:rsidR="00A64A99" w:rsidRDefault="00A64A99" w:rsidP="00A64A99">
      <w:r>
        <w:t>“</w:t>
      </w:r>
      <w:r w:rsidRPr="00A64A99">
        <w:t>The nature and extent of AML/CFT risk management systems and controls implemented should be commensurate with the ML/TF risks identified via a CMI’s enterprise-wide ML/TF risk assessment.</w:t>
      </w:r>
      <w:r>
        <w:t>” (</w:t>
      </w:r>
      <w:proofErr w:type="gramStart"/>
      <w:r>
        <w:t>para</w:t>
      </w:r>
      <w:proofErr w:type="gramEnd"/>
      <w:r>
        <w:t>. 4-13 AML/CFT Guidelines)</w:t>
      </w:r>
    </w:p>
    <w:tbl>
      <w:tblPr>
        <w:tblStyle w:val="TableGrid"/>
        <w:tblW w:w="0" w:type="auto"/>
        <w:tblLook w:val="04A0" w:firstRow="1" w:lastRow="0" w:firstColumn="1" w:lastColumn="0" w:noHBand="0" w:noVBand="1"/>
      </w:tblPr>
      <w:tblGrid>
        <w:gridCol w:w="9016"/>
      </w:tblGrid>
      <w:tr w:rsidR="005B0A5F" w:rsidRPr="005B0A5F" w14:paraId="5C1E0E17" w14:textId="77777777" w:rsidTr="005B0A5F">
        <w:tc>
          <w:tcPr>
            <w:tcW w:w="9016" w:type="dxa"/>
            <w:shd w:val="clear" w:color="auto" w:fill="D9D9D9" w:themeFill="background1" w:themeFillShade="D9"/>
          </w:tcPr>
          <w:p w14:paraId="2F57F350" w14:textId="21978E29" w:rsidR="005B0A5F" w:rsidRPr="005B0A5F" w:rsidRDefault="005B0A5F" w:rsidP="00A64A99">
            <w:pPr>
              <w:rPr>
                <w:rFonts w:asciiTheme="minorHAnsi" w:hAnsiTheme="minorHAnsi"/>
                <w:sz w:val="22"/>
                <w:szCs w:val="22"/>
              </w:rPr>
            </w:pPr>
            <w:r w:rsidRPr="005B0A5F">
              <w:rPr>
                <w:rFonts w:asciiTheme="minorHAnsi" w:hAnsiTheme="minorHAnsi"/>
                <w:sz w:val="22"/>
                <w:szCs w:val="22"/>
              </w:rPr>
              <w:t>Available AML/CFT Resources</w:t>
            </w:r>
          </w:p>
        </w:tc>
      </w:tr>
      <w:tr w:rsidR="005B0A5F" w:rsidRPr="005B0A5F" w14:paraId="53DD4B50" w14:textId="77777777" w:rsidTr="005B0A5F">
        <w:tc>
          <w:tcPr>
            <w:tcW w:w="9016" w:type="dxa"/>
            <w:shd w:val="clear" w:color="auto" w:fill="F2F2F2" w:themeFill="background1" w:themeFillShade="F2"/>
          </w:tcPr>
          <w:p w14:paraId="080F73E2" w14:textId="4E357749" w:rsidR="005B0A5F" w:rsidRPr="005B0A5F" w:rsidRDefault="005B0A5F" w:rsidP="00A64A99">
            <w:pPr>
              <w:rPr>
                <w:rFonts w:asciiTheme="minorHAnsi" w:hAnsiTheme="minorHAnsi"/>
                <w:sz w:val="22"/>
                <w:szCs w:val="22"/>
              </w:rPr>
            </w:pPr>
            <w:r w:rsidRPr="005B0A5F">
              <w:rPr>
                <w:rFonts w:asciiTheme="minorHAnsi" w:hAnsiTheme="minorHAnsi"/>
                <w:sz w:val="22"/>
                <w:szCs w:val="22"/>
              </w:rPr>
              <w:t>Human Resources</w:t>
            </w:r>
          </w:p>
        </w:tc>
      </w:tr>
      <w:tr w:rsidR="005B0A5F" w:rsidRPr="005B0A5F" w14:paraId="0C2DCDEC" w14:textId="77777777" w:rsidTr="005B0A5F">
        <w:tc>
          <w:tcPr>
            <w:tcW w:w="9016" w:type="dxa"/>
          </w:tcPr>
          <w:p w14:paraId="7AB851FA" w14:textId="172881B9" w:rsidR="005B0A5F" w:rsidRPr="005B0A5F" w:rsidRDefault="005B0A5F" w:rsidP="00A64A99">
            <w:pPr>
              <w:rPr>
                <w:rFonts w:asciiTheme="minorHAnsi" w:hAnsiTheme="minorHAnsi"/>
                <w:sz w:val="22"/>
                <w:szCs w:val="22"/>
              </w:rPr>
            </w:pPr>
            <w:r>
              <w:rPr>
                <w:rFonts w:asciiTheme="minorHAnsi" w:hAnsiTheme="minorHAnsi"/>
                <w:sz w:val="22"/>
                <w:szCs w:val="22"/>
              </w:rPr>
              <w:t>Examples: Compliance Officer, CEO, Relationship Managers with AML/CFT training</w:t>
            </w:r>
          </w:p>
        </w:tc>
      </w:tr>
      <w:tr w:rsidR="005B0A5F" w:rsidRPr="005B0A5F" w14:paraId="54C1266E" w14:textId="77777777" w:rsidTr="005B0A5F">
        <w:tc>
          <w:tcPr>
            <w:tcW w:w="9016" w:type="dxa"/>
          </w:tcPr>
          <w:p w14:paraId="6B9F2E53" w14:textId="77777777" w:rsidR="005B0A5F" w:rsidRPr="008D0226" w:rsidRDefault="005B0A5F" w:rsidP="008D0226">
            <w:pPr>
              <w:pStyle w:val="ListParagraph"/>
              <w:numPr>
                <w:ilvl w:val="0"/>
                <w:numId w:val="21"/>
              </w:numPr>
            </w:pPr>
          </w:p>
        </w:tc>
      </w:tr>
      <w:tr w:rsidR="005B0A5F" w:rsidRPr="005B0A5F" w14:paraId="1038E397" w14:textId="77777777" w:rsidTr="005B0A5F">
        <w:tc>
          <w:tcPr>
            <w:tcW w:w="9016" w:type="dxa"/>
            <w:shd w:val="clear" w:color="auto" w:fill="D9D9D9" w:themeFill="background1" w:themeFillShade="D9"/>
          </w:tcPr>
          <w:p w14:paraId="26E09174" w14:textId="4F1662AB" w:rsidR="005B0A5F" w:rsidRPr="005B0A5F" w:rsidRDefault="005B0A5F" w:rsidP="00A64A99">
            <w:pPr>
              <w:rPr>
                <w:rFonts w:asciiTheme="minorHAnsi" w:hAnsiTheme="minorHAnsi"/>
                <w:sz w:val="22"/>
                <w:szCs w:val="22"/>
              </w:rPr>
            </w:pPr>
            <w:r w:rsidRPr="005B0A5F">
              <w:rPr>
                <w:rFonts w:asciiTheme="minorHAnsi" w:hAnsiTheme="minorHAnsi"/>
                <w:sz w:val="22"/>
                <w:szCs w:val="22"/>
              </w:rPr>
              <w:t xml:space="preserve">Technology </w:t>
            </w:r>
            <w:r>
              <w:rPr>
                <w:rFonts w:asciiTheme="minorHAnsi" w:hAnsiTheme="minorHAnsi"/>
                <w:sz w:val="22"/>
                <w:szCs w:val="22"/>
              </w:rPr>
              <w:t xml:space="preserve">and Other </w:t>
            </w:r>
            <w:r w:rsidRPr="005B0A5F">
              <w:rPr>
                <w:rFonts w:asciiTheme="minorHAnsi" w:hAnsiTheme="minorHAnsi"/>
                <w:sz w:val="22"/>
                <w:szCs w:val="22"/>
              </w:rPr>
              <w:t>Capacities</w:t>
            </w:r>
          </w:p>
        </w:tc>
      </w:tr>
      <w:tr w:rsidR="005B0A5F" w:rsidRPr="005B0A5F" w14:paraId="5938F3E6" w14:textId="77777777" w:rsidTr="005B0A5F">
        <w:tc>
          <w:tcPr>
            <w:tcW w:w="9016" w:type="dxa"/>
            <w:shd w:val="clear" w:color="auto" w:fill="F2F2F2" w:themeFill="background1" w:themeFillShade="F2"/>
          </w:tcPr>
          <w:p w14:paraId="728AFDD6" w14:textId="0805518E" w:rsidR="005B0A5F" w:rsidRPr="005B0A5F" w:rsidRDefault="005B0A5F" w:rsidP="00A64A99">
            <w:pPr>
              <w:rPr>
                <w:rFonts w:asciiTheme="minorHAnsi" w:hAnsiTheme="minorHAnsi"/>
                <w:sz w:val="22"/>
                <w:szCs w:val="22"/>
              </w:rPr>
            </w:pPr>
            <w:r>
              <w:rPr>
                <w:rFonts w:asciiTheme="minorHAnsi" w:hAnsiTheme="minorHAnsi"/>
                <w:sz w:val="22"/>
                <w:szCs w:val="22"/>
              </w:rPr>
              <w:t>Examples: Screening tools</w:t>
            </w:r>
          </w:p>
        </w:tc>
      </w:tr>
      <w:tr w:rsidR="005B0A5F" w:rsidRPr="005B0A5F" w14:paraId="4DF84337" w14:textId="77777777" w:rsidTr="005B0A5F">
        <w:tc>
          <w:tcPr>
            <w:tcW w:w="9016" w:type="dxa"/>
          </w:tcPr>
          <w:p w14:paraId="10EC229B" w14:textId="77777777" w:rsidR="005B0A5F" w:rsidRPr="008D0226" w:rsidRDefault="005B0A5F" w:rsidP="008D0226">
            <w:pPr>
              <w:pStyle w:val="ListParagraph"/>
              <w:numPr>
                <w:ilvl w:val="0"/>
                <w:numId w:val="21"/>
              </w:numPr>
            </w:pPr>
          </w:p>
        </w:tc>
      </w:tr>
    </w:tbl>
    <w:p w14:paraId="3665C3AC" w14:textId="77777777" w:rsidR="00DD45DB" w:rsidRDefault="00DD45DB" w:rsidP="00A64A99"/>
    <w:tbl>
      <w:tblPr>
        <w:tblStyle w:val="TableGrid"/>
        <w:tblW w:w="0" w:type="auto"/>
        <w:tblLook w:val="04A0" w:firstRow="1" w:lastRow="0" w:firstColumn="1" w:lastColumn="0" w:noHBand="0" w:noVBand="1"/>
      </w:tblPr>
      <w:tblGrid>
        <w:gridCol w:w="9016"/>
      </w:tblGrid>
      <w:tr w:rsidR="005B0A5F" w:rsidRPr="008D0226" w14:paraId="102FC7D6" w14:textId="77777777" w:rsidTr="008D0226">
        <w:tc>
          <w:tcPr>
            <w:tcW w:w="9016" w:type="dxa"/>
            <w:shd w:val="clear" w:color="auto" w:fill="D9D9D9" w:themeFill="background1" w:themeFillShade="D9"/>
          </w:tcPr>
          <w:p w14:paraId="7C02BD94" w14:textId="1525FA8D" w:rsidR="005B0A5F" w:rsidRPr="008D0226" w:rsidRDefault="008D0226" w:rsidP="00A64A99">
            <w:pPr>
              <w:rPr>
                <w:rFonts w:asciiTheme="minorHAnsi" w:hAnsiTheme="minorHAnsi"/>
                <w:sz w:val="22"/>
                <w:szCs w:val="22"/>
              </w:rPr>
            </w:pPr>
            <w:r>
              <w:rPr>
                <w:rFonts w:asciiTheme="minorHAnsi" w:hAnsiTheme="minorHAnsi"/>
                <w:sz w:val="22"/>
                <w:szCs w:val="22"/>
              </w:rPr>
              <w:t>ML/TF Risk regarding Customers</w:t>
            </w:r>
          </w:p>
        </w:tc>
      </w:tr>
      <w:tr w:rsidR="005B0A5F" w:rsidRPr="008D0226" w14:paraId="1494BF8D" w14:textId="77777777" w:rsidTr="008D0226">
        <w:tc>
          <w:tcPr>
            <w:tcW w:w="9016" w:type="dxa"/>
            <w:shd w:val="clear" w:color="auto" w:fill="F2F2F2" w:themeFill="background1" w:themeFillShade="F2"/>
          </w:tcPr>
          <w:p w14:paraId="141213F8" w14:textId="784EFC4F" w:rsidR="005B0A5F" w:rsidRPr="008D0226" w:rsidRDefault="008D0226" w:rsidP="00A64A99">
            <w:pPr>
              <w:rPr>
                <w:rFonts w:asciiTheme="minorHAnsi" w:hAnsiTheme="minorHAnsi"/>
                <w:sz w:val="22"/>
                <w:szCs w:val="22"/>
              </w:rPr>
            </w:pPr>
            <w:r>
              <w:rPr>
                <w:rFonts w:asciiTheme="minorHAnsi" w:hAnsiTheme="minorHAnsi"/>
                <w:sz w:val="22"/>
                <w:szCs w:val="22"/>
              </w:rPr>
              <w:t>Risk Concentration(s)</w:t>
            </w:r>
          </w:p>
        </w:tc>
      </w:tr>
      <w:tr w:rsidR="005B0A5F" w:rsidRPr="008D0226" w14:paraId="7A42F6D4" w14:textId="77777777" w:rsidTr="005B0A5F">
        <w:tc>
          <w:tcPr>
            <w:tcW w:w="9016" w:type="dxa"/>
          </w:tcPr>
          <w:p w14:paraId="29854F61" w14:textId="334F29BC" w:rsidR="005B0A5F" w:rsidRPr="008D0226" w:rsidRDefault="008D0226" w:rsidP="00A64A99">
            <w:pPr>
              <w:rPr>
                <w:rFonts w:asciiTheme="minorHAnsi" w:hAnsiTheme="minorHAnsi"/>
                <w:sz w:val="22"/>
                <w:szCs w:val="22"/>
              </w:rPr>
            </w:pPr>
            <w:r>
              <w:rPr>
                <w:rFonts w:asciiTheme="minorHAnsi" w:hAnsiTheme="minorHAnsi"/>
                <w:sz w:val="22"/>
                <w:szCs w:val="22"/>
              </w:rPr>
              <w:t>Examples: High number of customer or B.O.s from specific countries; Specific type of legal identity involved in many structures; High number of B.O.s involved in a specific sensitive industry</w:t>
            </w:r>
          </w:p>
        </w:tc>
      </w:tr>
      <w:tr w:rsidR="005B0A5F" w:rsidRPr="008D0226" w14:paraId="18072A40" w14:textId="77777777" w:rsidTr="005B0A5F">
        <w:tc>
          <w:tcPr>
            <w:tcW w:w="9016" w:type="dxa"/>
          </w:tcPr>
          <w:p w14:paraId="760424DD" w14:textId="77777777" w:rsidR="005B0A5F" w:rsidRPr="008D0226" w:rsidRDefault="005B0A5F" w:rsidP="008D0226">
            <w:pPr>
              <w:pStyle w:val="ListParagraph"/>
              <w:numPr>
                <w:ilvl w:val="0"/>
                <w:numId w:val="21"/>
              </w:numPr>
            </w:pPr>
          </w:p>
        </w:tc>
      </w:tr>
      <w:tr w:rsidR="005B0A5F" w:rsidRPr="008D0226" w14:paraId="3DC5D9EB" w14:textId="77777777" w:rsidTr="008D0226">
        <w:tc>
          <w:tcPr>
            <w:tcW w:w="9016" w:type="dxa"/>
            <w:shd w:val="clear" w:color="auto" w:fill="F2F2F2" w:themeFill="background1" w:themeFillShade="F2"/>
          </w:tcPr>
          <w:p w14:paraId="65EC8561" w14:textId="50433862" w:rsidR="008D0226" w:rsidRPr="008D0226" w:rsidRDefault="008D0226" w:rsidP="00A64A99">
            <w:pPr>
              <w:rPr>
                <w:rFonts w:asciiTheme="minorHAnsi" w:hAnsiTheme="minorHAnsi"/>
                <w:sz w:val="22"/>
                <w:szCs w:val="22"/>
              </w:rPr>
            </w:pPr>
            <w:r>
              <w:rPr>
                <w:rFonts w:asciiTheme="minorHAnsi" w:hAnsiTheme="minorHAnsi"/>
                <w:sz w:val="22"/>
                <w:szCs w:val="22"/>
              </w:rPr>
              <w:t>Risk Mitigation</w:t>
            </w:r>
          </w:p>
        </w:tc>
      </w:tr>
      <w:tr w:rsidR="005B0A5F" w:rsidRPr="008D0226" w14:paraId="13D4975D" w14:textId="77777777" w:rsidTr="005B0A5F">
        <w:tc>
          <w:tcPr>
            <w:tcW w:w="9016" w:type="dxa"/>
          </w:tcPr>
          <w:p w14:paraId="6A45D3A0" w14:textId="5B5A04DA" w:rsidR="005B0A5F" w:rsidRPr="008D0226" w:rsidRDefault="008D0226" w:rsidP="00A64A99">
            <w:pPr>
              <w:rPr>
                <w:rFonts w:asciiTheme="minorHAnsi" w:hAnsiTheme="minorHAnsi"/>
                <w:sz w:val="22"/>
                <w:szCs w:val="22"/>
              </w:rPr>
            </w:pPr>
            <w:r>
              <w:rPr>
                <w:rFonts w:asciiTheme="minorHAnsi" w:hAnsiTheme="minorHAnsi"/>
                <w:sz w:val="22"/>
                <w:szCs w:val="22"/>
              </w:rPr>
              <w:t>Examples: The country where the high number of B.O.s are resident is an FATF member state with good ratings and low income tax rate; The responsible RM and the Compliance Officer are familiar with the tax regime of the country; The responsible RM and the CEO are well connected to the country where the PEPs are from.</w:t>
            </w:r>
          </w:p>
        </w:tc>
      </w:tr>
      <w:tr w:rsidR="005B0A5F" w:rsidRPr="008D0226" w14:paraId="19F9385F" w14:textId="77777777" w:rsidTr="005B0A5F">
        <w:tc>
          <w:tcPr>
            <w:tcW w:w="9016" w:type="dxa"/>
          </w:tcPr>
          <w:p w14:paraId="5DBF9663" w14:textId="77777777" w:rsidR="005B0A5F" w:rsidRPr="008D0226" w:rsidRDefault="005B0A5F" w:rsidP="008D0226">
            <w:pPr>
              <w:pStyle w:val="ListParagraph"/>
              <w:numPr>
                <w:ilvl w:val="0"/>
                <w:numId w:val="21"/>
              </w:numPr>
            </w:pPr>
          </w:p>
        </w:tc>
      </w:tr>
    </w:tbl>
    <w:p w14:paraId="47D62FA3" w14:textId="77777777" w:rsidR="005B0A5F" w:rsidRDefault="005B0A5F" w:rsidP="00A64A99"/>
    <w:tbl>
      <w:tblPr>
        <w:tblStyle w:val="TableGrid"/>
        <w:tblW w:w="0" w:type="auto"/>
        <w:tblLook w:val="04A0" w:firstRow="1" w:lastRow="0" w:firstColumn="1" w:lastColumn="0" w:noHBand="0" w:noVBand="1"/>
      </w:tblPr>
      <w:tblGrid>
        <w:gridCol w:w="9016"/>
      </w:tblGrid>
      <w:tr w:rsidR="003633F6" w:rsidRPr="008D0226" w14:paraId="7C761B5F" w14:textId="77777777" w:rsidTr="00E43C2A">
        <w:tc>
          <w:tcPr>
            <w:tcW w:w="9016" w:type="dxa"/>
            <w:shd w:val="clear" w:color="auto" w:fill="D9D9D9" w:themeFill="background1" w:themeFillShade="D9"/>
          </w:tcPr>
          <w:p w14:paraId="1A2E4768" w14:textId="6408B798" w:rsidR="003633F6" w:rsidRPr="008D0226" w:rsidRDefault="003633F6" w:rsidP="003633F6">
            <w:pPr>
              <w:rPr>
                <w:rFonts w:asciiTheme="minorHAnsi" w:hAnsiTheme="minorHAnsi"/>
                <w:sz w:val="22"/>
                <w:szCs w:val="22"/>
              </w:rPr>
            </w:pPr>
            <w:r>
              <w:rPr>
                <w:rFonts w:asciiTheme="minorHAnsi" w:hAnsiTheme="minorHAnsi"/>
                <w:sz w:val="22"/>
                <w:szCs w:val="22"/>
              </w:rPr>
              <w:t>ML/TF Risk regarding Countries/Jurisdictions related to Company</w:t>
            </w:r>
          </w:p>
        </w:tc>
      </w:tr>
      <w:tr w:rsidR="003633F6" w:rsidRPr="008D0226" w14:paraId="0EDE7A63" w14:textId="77777777" w:rsidTr="00E43C2A">
        <w:tc>
          <w:tcPr>
            <w:tcW w:w="9016" w:type="dxa"/>
            <w:shd w:val="clear" w:color="auto" w:fill="F2F2F2" w:themeFill="background1" w:themeFillShade="F2"/>
          </w:tcPr>
          <w:p w14:paraId="5A050D5C" w14:textId="77777777" w:rsidR="003633F6" w:rsidRPr="008D0226" w:rsidRDefault="003633F6" w:rsidP="00E43C2A">
            <w:pPr>
              <w:rPr>
                <w:rFonts w:asciiTheme="minorHAnsi" w:hAnsiTheme="minorHAnsi"/>
                <w:sz w:val="22"/>
                <w:szCs w:val="22"/>
              </w:rPr>
            </w:pPr>
            <w:r>
              <w:rPr>
                <w:rFonts w:asciiTheme="minorHAnsi" w:hAnsiTheme="minorHAnsi"/>
                <w:sz w:val="22"/>
                <w:szCs w:val="22"/>
              </w:rPr>
              <w:t>Risk Concentration(s)</w:t>
            </w:r>
          </w:p>
        </w:tc>
      </w:tr>
      <w:tr w:rsidR="003633F6" w:rsidRPr="008D0226" w14:paraId="7C17BC86" w14:textId="77777777" w:rsidTr="00E43C2A">
        <w:tc>
          <w:tcPr>
            <w:tcW w:w="9016" w:type="dxa"/>
          </w:tcPr>
          <w:p w14:paraId="0809D407" w14:textId="5ADAAC3E" w:rsidR="003633F6" w:rsidRPr="008D0226" w:rsidRDefault="003633F6" w:rsidP="003633F6">
            <w:pPr>
              <w:rPr>
                <w:rFonts w:asciiTheme="minorHAnsi" w:hAnsiTheme="minorHAnsi"/>
                <w:sz w:val="22"/>
                <w:szCs w:val="22"/>
              </w:rPr>
            </w:pPr>
            <w:r>
              <w:rPr>
                <w:rFonts w:asciiTheme="minorHAnsi" w:hAnsiTheme="minorHAnsi"/>
                <w:sz w:val="22"/>
                <w:szCs w:val="22"/>
              </w:rPr>
              <w:t>Examples: Introducers are resident in high risk country; Accounts are booked in high risk countries</w:t>
            </w:r>
          </w:p>
        </w:tc>
      </w:tr>
      <w:tr w:rsidR="003633F6" w:rsidRPr="008D0226" w14:paraId="156EC8E3" w14:textId="77777777" w:rsidTr="00E43C2A">
        <w:tc>
          <w:tcPr>
            <w:tcW w:w="9016" w:type="dxa"/>
          </w:tcPr>
          <w:p w14:paraId="35A8526C" w14:textId="77777777" w:rsidR="003633F6" w:rsidRPr="008D0226" w:rsidRDefault="003633F6" w:rsidP="00E43C2A">
            <w:pPr>
              <w:pStyle w:val="ListParagraph"/>
              <w:numPr>
                <w:ilvl w:val="0"/>
                <w:numId w:val="21"/>
              </w:numPr>
            </w:pPr>
          </w:p>
        </w:tc>
      </w:tr>
      <w:tr w:rsidR="003633F6" w:rsidRPr="008D0226" w14:paraId="40720CA9" w14:textId="77777777" w:rsidTr="00E43C2A">
        <w:tc>
          <w:tcPr>
            <w:tcW w:w="9016" w:type="dxa"/>
            <w:shd w:val="clear" w:color="auto" w:fill="F2F2F2" w:themeFill="background1" w:themeFillShade="F2"/>
          </w:tcPr>
          <w:p w14:paraId="561D6329" w14:textId="77777777" w:rsidR="003633F6" w:rsidRPr="008D0226" w:rsidRDefault="003633F6" w:rsidP="00E43C2A">
            <w:pPr>
              <w:rPr>
                <w:rFonts w:asciiTheme="minorHAnsi" w:hAnsiTheme="minorHAnsi"/>
                <w:sz w:val="22"/>
                <w:szCs w:val="22"/>
              </w:rPr>
            </w:pPr>
            <w:r>
              <w:rPr>
                <w:rFonts w:asciiTheme="minorHAnsi" w:hAnsiTheme="minorHAnsi"/>
                <w:sz w:val="22"/>
                <w:szCs w:val="22"/>
              </w:rPr>
              <w:t>Risk Mitigation</w:t>
            </w:r>
          </w:p>
        </w:tc>
      </w:tr>
      <w:tr w:rsidR="003633F6" w:rsidRPr="008D0226" w14:paraId="6528DC06" w14:textId="77777777" w:rsidTr="00E43C2A">
        <w:tc>
          <w:tcPr>
            <w:tcW w:w="9016" w:type="dxa"/>
          </w:tcPr>
          <w:p w14:paraId="725C9764" w14:textId="13940992" w:rsidR="003633F6" w:rsidRPr="008D0226" w:rsidRDefault="003633F6" w:rsidP="003633F6">
            <w:pPr>
              <w:rPr>
                <w:rFonts w:asciiTheme="minorHAnsi" w:hAnsiTheme="minorHAnsi"/>
                <w:sz w:val="22"/>
                <w:szCs w:val="22"/>
              </w:rPr>
            </w:pPr>
            <w:r>
              <w:rPr>
                <w:rFonts w:asciiTheme="minorHAnsi" w:hAnsiTheme="minorHAnsi"/>
                <w:sz w:val="22"/>
                <w:szCs w:val="22"/>
              </w:rPr>
              <w:t>Examples: The Company performs due diligence on the introducers and CDD on every client; Enhanced CDD is performed on every client introduced by the specific introducer.</w:t>
            </w:r>
          </w:p>
        </w:tc>
      </w:tr>
      <w:tr w:rsidR="003633F6" w:rsidRPr="008D0226" w14:paraId="3900DFF7" w14:textId="77777777" w:rsidTr="00E43C2A">
        <w:tc>
          <w:tcPr>
            <w:tcW w:w="9016" w:type="dxa"/>
          </w:tcPr>
          <w:p w14:paraId="6B8DC664" w14:textId="77777777" w:rsidR="003633F6" w:rsidRPr="008D0226" w:rsidRDefault="003633F6" w:rsidP="00E43C2A">
            <w:pPr>
              <w:pStyle w:val="ListParagraph"/>
              <w:numPr>
                <w:ilvl w:val="0"/>
                <w:numId w:val="21"/>
              </w:numPr>
            </w:pPr>
          </w:p>
        </w:tc>
      </w:tr>
    </w:tbl>
    <w:p w14:paraId="261F4892" w14:textId="77777777" w:rsidR="008D0226" w:rsidRDefault="008D0226" w:rsidP="00A64A99"/>
    <w:tbl>
      <w:tblPr>
        <w:tblStyle w:val="TableGrid"/>
        <w:tblW w:w="0" w:type="auto"/>
        <w:tblLook w:val="04A0" w:firstRow="1" w:lastRow="0" w:firstColumn="1" w:lastColumn="0" w:noHBand="0" w:noVBand="1"/>
      </w:tblPr>
      <w:tblGrid>
        <w:gridCol w:w="9016"/>
      </w:tblGrid>
      <w:tr w:rsidR="003633F6" w:rsidRPr="008D0226" w14:paraId="56AAD0E4" w14:textId="77777777" w:rsidTr="00E43C2A">
        <w:tc>
          <w:tcPr>
            <w:tcW w:w="9016" w:type="dxa"/>
            <w:shd w:val="clear" w:color="auto" w:fill="D9D9D9" w:themeFill="background1" w:themeFillShade="D9"/>
          </w:tcPr>
          <w:p w14:paraId="0A93798D" w14:textId="763E2103" w:rsidR="003633F6" w:rsidRPr="008D0226" w:rsidRDefault="003633F6" w:rsidP="003633F6">
            <w:pPr>
              <w:rPr>
                <w:rFonts w:asciiTheme="minorHAnsi" w:hAnsiTheme="minorHAnsi"/>
                <w:sz w:val="22"/>
                <w:szCs w:val="22"/>
              </w:rPr>
            </w:pPr>
            <w:r>
              <w:rPr>
                <w:rFonts w:asciiTheme="minorHAnsi" w:hAnsiTheme="minorHAnsi"/>
                <w:sz w:val="22"/>
                <w:szCs w:val="22"/>
              </w:rPr>
              <w:t>ML/TF Risk regarding Products, Services and Delivery Channels</w:t>
            </w:r>
          </w:p>
        </w:tc>
      </w:tr>
      <w:tr w:rsidR="003633F6" w:rsidRPr="008D0226" w14:paraId="4ECAC6EB" w14:textId="77777777" w:rsidTr="00E43C2A">
        <w:tc>
          <w:tcPr>
            <w:tcW w:w="9016" w:type="dxa"/>
            <w:shd w:val="clear" w:color="auto" w:fill="F2F2F2" w:themeFill="background1" w:themeFillShade="F2"/>
          </w:tcPr>
          <w:p w14:paraId="721C9D48" w14:textId="77777777" w:rsidR="003633F6" w:rsidRPr="008D0226" w:rsidRDefault="003633F6" w:rsidP="00E43C2A">
            <w:pPr>
              <w:rPr>
                <w:rFonts w:asciiTheme="minorHAnsi" w:hAnsiTheme="minorHAnsi"/>
                <w:sz w:val="22"/>
                <w:szCs w:val="22"/>
              </w:rPr>
            </w:pPr>
            <w:r>
              <w:rPr>
                <w:rFonts w:asciiTheme="minorHAnsi" w:hAnsiTheme="minorHAnsi"/>
                <w:sz w:val="22"/>
                <w:szCs w:val="22"/>
              </w:rPr>
              <w:t>Risk Concentration(s)</w:t>
            </w:r>
          </w:p>
        </w:tc>
      </w:tr>
      <w:tr w:rsidR="003633F6" w:rsidRPr="008D0226" w14:paraId="6D1DA220" w14:textId="77777777" w:rsidTr="00E43C2A">
        <w:tc>
          <w:tcPr>
            <w:tcW w:w="9016" w:type="dxa"/>
          </w:tcPr>
          <w:p w14:paraId="543E17A3" w14:textId="474B327D" w:rsidR="003633F6" w:rsidRPr="008D0226" w:rsidRDefault="003633F6" w:rsidP="003633F6">
            <w:pPr>
              <w:rPr>
                <w:rFonts w:asciiTheme="minorHAnsi" w:hAnsiTheme="minorHAnsi"/>
                <w:sz w:val="22"/>
                <w:szCs w:val="22"/>
              </w:rPr>
            </w:pPr>
            <w:r>
              <w:rPr>
                <w:rFonts w:asciiTheme="minorHAnsi" w:hAnsiTheme="minorHAnsi"/>
                <w:sz w:val="22"/>
                <w:szCs w:val="22"/>
              </w:rPr>
              <w:t>Examples: Overwhelming majority of clients is under discretionary management; AUM concentrated on two customers.</w:t>
            </w:r>
          </w:p>
        </w:tc>
      </w:tr>
      <w:tr w:rsidR="003633F6" w:rsidRPr="008D0226" w14:paraId="7F7589D4" w14:textId="77777777" w:rsidTr="00E43C2A">
        <w:tc>
          <w:tcPr>
            <w:tcW w:w="9016" w:type="dxa"/>
          </w:tcPr>
          <w:p w14:paraId="24E1A4A1" w14:textId="77777777" w:rsidR="003633F6" w:rsidRPr="008D0226" w:rsidRDefault="003633F6" w:rsidP="00E43C2A">
            <w:pPr>
              <w:pStyle w:val="ListParagraph"/>
              <w:numPr>
                <w:ilvl w:val="0"/>
                <w:numId w:val="21"/>
              </w:numPr>
            </w:pPr>
          </w:p>
        </w:tc>
      </w:tr>
      <w:tr w:rsidR="003633F6" w:rsidRPr="008D0226" w14:paraId="2F607F8A" w14:textId="77777777" w:rsidTr="00E43C2A">
        <w:tc>
          <w:tcPr>
            <w:tcW w:w="9016" w:type="dxa"/>
            <w:shd w:val="clear" w:color="auto" w:fill="F2F2F2" w:themeFill="background1" w:themeFillShade="F2"/>
          </w:tcPr>
          <w:p w14:paraId="5B3585F2" w14:textId="77777777" w:rsidR="003633F6" w:rsidRPr="008D0226" w:rsidRDefault="003633F6" w:rsidP="00E43C2A">
            <w:pPr>
              <w:rPr>
                <w:rFonts w:asciiTheme="minorHAnsi" w:hAnsiTheme="minorHAnsi"/>
                <w:sz w:val="22"/>
                <w:szCs w:val="22"/>
              </w:rPr>
            </w:pPr>
            <w:r>
              <w:rPr>
                <w:rFonts w:asciiTheme="minorHAnsi" w:hAnsiTheme="minorHAnsi"/>
                <w:sz w:val="22"/>
                <w:szCs w:val="22"/>
              </w:rPr>
              <w:t>Risk Mitigation</w:t>
            </w:r>
          </w:p>
        </w:tc>
      </w:tr>
      <w:tr w:rsidR="003633F6" w:rsidRPr="008D0226" w14:paraId="1EEBA6EB" w14:textId="77777777" w:rsidTr="00E43C2A">
        <w:tc>
          <w:tcPr>
            <w:tcW w:w="9016" w:type="dxa"/>
          </w:tcPr>
          <w:p w14:paraId="240996D1" w14:textId="6C4E5489" w:rsidR="003633F6" w:rsidRPr="008D0226" w:rsidRDefault="003633F6" w:rsidP="003633F6">
            <w:pPr>
              <w:rPr>
                <w:rFonts w:asciiTheme="minorHAnsi" w:hAnsiTheme="minorHAnsi"/>
                <w:sz w:val="22"/>
                <w:szCs w:val="22"/>
              </w:rPr>
            </w:pPr>
            <w:r>
              <w:rPr>
                <w:rFonts w:asciiTheme="minorHAnsi" w:hAnsiTheme="minorHAnsi"/>
                <w:sz w:val="22"/>
                <w:szCs w:val="22"/>
              </w:rPr>
              <w:t>Examples: Discretionary management involves little ML/TF risk; Enhanced CDD is performed on customers with highest AUM</w:t>
            </w:r>
          </w:p>
        </w:tc>
      </w:tr>
      <w:tr w:rsidR="003633F6" w:rsidRPr="008D0226" w14:paraId="37FAD3EC" w14:textId="77777777" w:rsidTr="00E43C2A">
        <w:tc>
          <w:tcPr>
            <w:tcW w:w="9016" w:type="dxa"/>
          </w:tcPr>
          <w:p w14:paraId="516F5ACA" w14:textId="77777777" w:rsidR="003633F6" w:rsidRPr="008D0226" w:rsidRDefault="003633F6" w:rsidP="00E43C2A">
            <w:pPr>
              <w:pStyle w:val="ListParagraph"/>
              <w:numPr>
                <w:ilvl w:val="0"/>
                <w:numId w:val="21"/>
              </w:numPr>
            </w:pPr>
          </w:p>
        </w:tc>
      </w:tr>
    </w:tbl>
    <w:p w14:paraId="704FECE0" w14:textId="77777777" w:rsidR="003633F6" w:rsidRDefault="003633F6" w:rsidP="00A64A99"/>
    <w:tbl>
      <w:tblPr>
        <w:tblStyle w:val="TableGrid"/>
        <w:tblW w:w="0" w:type="auto"/>
        <w:tblLook w:val="04A0" w:firstRow="1" w:lastRow="0" w:firstColumn="1" w:lastColumn="0" w:noHBand="0" w:noVBand="1"/>
      </w:tblPr>
      <w:tblGrid>
        <w:gridCol w:w="9016"/>
      </w:tblGrid>
      <w:tr w:rsidR="003633F6" w:rsidRPr="008D0226" w14:paraId="467EC2A4" w14:textId="77777777" w:rsidTr="00E43C2A">
        <w:tc>
          <w:tcPr>
            <w:tcW w:w="9016" w:type="dxa"/>
            <w:shd w:val="clear" w:color="auto" w:fill="D9D9D9" w:themeFill="background1" w:themeFillShade="D9"/>
          </w:tcPr>
          <w:p w14:paraId="6ACFF1DE" w14:textId="6F9DAFBB" w:rsidR="003633F6" w:rsidRPr="008D0226" w:rsidRDefault="003633F6" w:rsidP="003633F6">
            <w:pPr>
              <w:rPr>
                <w:rFonts w:asciiTheme="minorHAnsi" w:hAnsiTheme="minorHAnsi"/>
                <w:sz w:val="22"/>
                <w:szCs w:val="22"/>
              </w:rPr>
            </w:pPr>
            <w:r>
              <w:rPr>
                <w:rFonts w:asciiTheme="minorHAnsi" w:hAnsiTheme="minorHAnsi"/>
                <w:sz w:val="22"/>
                <w:szCs w:val="22"/>
              </w:rPr>
              <w:t>ML/TF Risk regarding Transactions</w:t>
            </w:r>
          </w:p>
        </w:tc>
      </w:tr>
      <w:tr w:rsidR="003633F6" w:rsidRPr="008D0226" w14:paraId="32254B3C" w14:textId="77777777" w:rsidTr="00E43C2A">
        <w:tc>
          <w:tcPr>
            <w:tcW w:w="9016" w:type="dxa"/>
            <w:shd w:val="clear" w:color="auto" w:fill="F2F2F2" w:themeFill="background1" w:themeFillShade="F2"/>
          </w:tcPr>
          <w:p w14:paraId="07FDE420" w14:textId="77777777" w:rsidR="003633F6" w:rsidRPr="008D0226" w:rsidRDefault="003633F6" w:rsidP="00E43C2A">
            <w:pPr>
              <w:rPr>
                <w:rFonts w:asciiTheme="minorHAnsi" w:hAnsiTheme="minorHAnsi"/>
                <w:sz w:val="22"/>
                <w:szCs w:val="22"/>
              </w:rPr>
            </w:pPr>
            <w:r>
              <w:rPr>
                <w:rFonts w:asciiTheme="minorHAnsi" w:hAnsiTheme="minorHAnsi"/>
                <w:sz w:val="22"/>
                <w:szCs w:val="22"/>
              </w:rPr>
              <w:t>Risk Concentration(s)</w:t>
            </w:r>
          </w:p>
        </w:tc>
      </w:tr>
      <w:tr w:rsidR="003633F6" w:rsidRPr="008D0226" w14:paraId="0B018FC6" w14:textId="77777777" w:rsidTr="00E43C2A">
        <w:tc>
          <w:tcPr>
            <w:tcW w:w="9016" w:type="dxa"/>
          </w:tcPr>
          <w:p w14:paraId="5BC40BB2" w14:textId="36C0086A" w:rsidR="003633F6" w:rsidRPr="008D0226" w:rsidRDefault="003633F6" w:rsidP="003633F6">
            <w:pPr>
              <w:rPr>
                <w:rFonts w:asciiTheme="minorHAnsi" w:hAnsiTheme="minorHAnsi"/>
                <w:sz w:val="22"/>
                <w:szCs w:val="22"/>
              </w:rPr>
            </w:pPr>
            <w:r>
              <w:rPr>
                <w:rFonts w:asciiTheme="minorHAnsi" w:hAnsiTheme="minorHAnsi"/>
                <w:sz w:val="22"/>
                <w:szCs w:val="22"/>
              </w:rPr>
              <w:t>Examples: Significant number of transaction exceeding threshold; One client with all three transactions showing highest risk.</w:t>
            </w:r>
          </w:p>
        </w:tc>
      </w:tr>
      <w:tr w:rsidR="003633F6" w:rsidRPr="008D0226" w14:paraId="3D84472E" w14:textId="77777777" w:rsidTr="00E43C2A">
        <w:tc>
          <w:tcPr>
            <w:tcW w:w="9016" w:type="dxa"/>
          </w:tcPr>
          <w:p w14:paraId="55F545D1" w14:textId="77777777" w:rsidR="003633F6" w:rsidRPr="008D0226" w:rsidRDefault="003633F6" w:rsidP="00E43C2A">
            <w:pPr>
              <w:pStyle w:val="ListParagraph"/>
              <w:numPr>
                <w:ilvl w:val="0"/>
                <w:numId w:val="21"/>
              </w:numPr>
            </w:pPr>
          </w:p>
        </w:tc>
      </w:tr>
      <w:tr w:rsidR="003633F6" w:rsidRPr="008D0226" w14:paraId="4DFC7591" w14:textId="77777777" w:rsidTr="00E43C2A">
        <w:tc>
          <w:tcPr>
            <w:tcW w:w="9016" w:type="dxa"/>
            <w:shd w:val="clear" w:color="auto" w:fill="F2F2F2" w:themeFill="background1" w:themeFillShade="F2"/>
          </w:tcPr>
          <w:p w14:paraId="16AB8AE7" w14:textId="77777777" w:rsidR="003633F6" w:rsidRPr="008D0226" w:rsidRDefault="003633F6" w:rsidP="00E43C2A">
            <w:pPr>
              <w:rPr>
                <w:rFonts w:asciiTheme="minorHAnsi" w:hAnsiTheme="minorHAnsi"/>
                <w:sz w:val="22"/>
                <w:szCs w:val="22"/>
              </w:rPr>
            </w:pPr>
            <w:r>
              <w:rPr>
                <w:rFonts w:asciiTheme="minorHAnsi" w:hAnsiTheme="minorHAnsi"/>
                <w:sz w:val="22"/>
                <w:szCs w:val="22"/>
              </w:rPr>
              <w:t>Risk Mitigation</w:t>
            </w:r>
          </w:p>
        </w:tc>
      </w:tr>
      <w:tr w:rsidR="003633F6" w:rsidRPr="008D0226" w14:paraId="0191B702" w14:textId="77777777" w:rsidTr="00E43C2A">
        <w:tc>
          <w:tcPr>
            <w:tcW w:w="9016" w:type="dxa"/>
          </w:tcPr>
          <w:p w14:paraId="6937179C" w14:textId="0973B544" w:rsidR="003633F6" w:rsidRPr="008D0226" w:rsidRDefault="003633F6" w:rsidP="003633F6">
            <w:pPr>
              <w:rPr>
                <w:rFonts w:asciiTheme="minorHAnsi" w:hAnsiTheme="minorHAnsi"/>
                <w:sz w:val="22"/>
                <w:szCs w:val="22"/>
              </w:rPr>
            </w:pPr>
            <w:r>
              <w:rPr>
                <w:rFonts w:asciiTheme="minorHAnsi" w:hAnsiTheme="minorHAnsi"/>
                <w:sz w:val="22"/>
                <w:szCs w:val="22"/>
              </w:rPr>
              <w:t>Examples: Enhanced CDD on customer with high risk transactions; Review of threshold.</w:t>
            </w:r>
          </w:p>
        </w:tc>
      </w:tr>
      <w:tr w:rsidR="003633F6" w:rsidRPr="008D0226" w14:paraId="35348CDC" w14:textId="77777777" w:rsidTr="00E43C2A">
        <w:tc>
          <w:tcPr>
            <w:tcW w:w="9016" w:type="dxa"/>
          </w:tcPr>
          <w:p w14:paraId="4E267A74" w14:textId="77777777" w:rsidR="003633F6" w:rsidRPr="008D0226" w:rsidRDefault="003633F6" w:rsidP="00E43C2A">
            <w:pPr>
              <w:pStyle w:val="ListParagraph"/>
              <w:numPr>
                <w:ilvl w:val="0"/>
                <w:numId w:val="21"/>
              </w:numPr>
            </w:pPr>
          </w:p>
        </w:tc>
      </w:tr>
    </w:tbl>
    <w:p w14:paraId="71AB61E8" w14:textId="77777777" w:rsidR="003633F6" w:rsidRDefault="003633F6" w:rsidP="00A64A99"/>
    <w:tbl>
      <w:tblPr>
        <w:tblStyle w:val="TableGrid"/>
        <w:tblW w:w="0" w:type="auto"/>
        <w:tblLook w:val="04A0" w:firstRow="1" w:lastRow="0" w:firstColumn="1" w:lastColumn="0" w:noHBand="0" w:noVBand="1"/>
      </w:tblPr>
      <w:tblGrid>
        <w:gridCol w:w="9016"/>
      </w:tblGrid>
      <w:tr w:rsidR="003633F6" w:rsidRPr="008D0226" w14:paraId="584A184E" w14:textId="77777777" w:rsidTr="00E43C2A">
        <w:tc>
          <w:tcPr>
            <w:tcW w:w="9016" w:type="dxa"/>
            <w:shd w:val="clear" w:color="auto" w:fill="D9D9D9" w:themeFill="background1" w:themeFillShade="D9"/>
          </w:tcPr>
          <w:p w14:paraId="7B5DCB38" w14:textId="4262FFAC" w:rsidR="003633F6" w:rsidRPr="008D0226" w:rsidRDefault="003633F6" w:rsidP="003633F6">
            <w:pPr>
              <w:rPr>
                <w:rFonts w:asciiTheme="minorHAnsi" w:hAnsiTheme="minorHAnsi"/>
                <w:sz w:val="22"/>
                <w:szCs w:val="22"/>
              </w:rPr>
            </w:pPr>
            <w:r>
              <w:rPr>
                <w:rFonts w:asciiTheme="minorHAnsi" w:hAnsiTheme="minorHAnsi"/>
                <w:sz w:val="22"/>
                <w:szCs w:val="22"/>
              </w:rPr>
              <w:t>Other ML/TF Risks</w:t>
            </w:r>
          </w:p>
        </w:tc>
      </w:tr>
      <w:tr w:rsidR="003633F6" w:rsidRPr="008D0226" w14:paraId="087DA612" w14:textId="77777777" w:rsidTr="00E43C2A">
        <w:tc>
          <w:tcPr>
            <w:tcW w:w="9016" w:type="dxa"/>
            <w:shd w:val="clear" w:color="auto" w:fill="F2F2F2" w:themeFill="background1" w:themeFillShade="F2"/>
          </w:tcPr>
          <w:p w14:paraId="2D935702" w14:textId="77777777" w:rsidR="003633F6" w:rsidRPr="008D0226" w:rsidRDefault="003633F6" w:rsidP="00E43C2A">
            <w:pPr>
              <w:rPr>
                <w:rFonts w:asciiTheme="minorHAnsi" w:hAnsiTheme="minorHAnsi"/>
                <w:sz w:val="22"/>
                <w:szCs w:val="22"/>
              </w:rPr>
            </w:pPr>
            <w:r>
              <w:rPr>
                <w:rFonts w:asciiTheme="minorHAnsi" w:hAnsiTheme="minorHAnsi"/>
                <w:sz w:val="22"/>
                <w:szCs w:val="22"/>
              </w:rPr>
              <w:t>Risk Concentration(s)</w:t>
            </w:r>
          </w:p>
        </w:tc>
      </w:tr>
      <w:tr w:rsidR="003633F6" w:rsidRPr="008D0226" w14:paraId="01B6C6DA" w14:textId="77777777" w:rsidTr="00E43C2A">
        <w:tc>
          <w:tcPr>
            <w:tcW w:w="9016" w:type="dxa"/>
          </w:tcPr>
          <w:p w14:paraId="5758B8CF" w14:textId="2CCA22B6" w:rsidR="003633F6" w:rsidRPr="008D0226" w:rsidRDefault="003633F6" w:rsidP="003633F6">
            <w:pPr>
              <w:rPr>
                <w:rFonts w:asciiTheme="minorHAnsi" w:hAnsiTheme="minorHAnsi"/>
                <w:sz w:val="22"/>
                <w:szCs w:val="22"/>
              </w:rPr>
            </w:pPr>
            <w:r>
              <w:rPr>
                <w:rFonts w:asciiTheme="minorHAnsi" w:hAnsiTheme="minorHAnsi"/>
                <w:sz w:val="22"/>
                <w:szCs w:val="22"/>
              </w:rPr>
              <w:t>Examples: -</w:t>
            </w:r>
          </w:p>
        </w:tc>
      </w:tr>
      <w:tr w:rsidR="003633F6" w:rsidRPr="008D0226" w14:paraId="39EBECA9" w14:textId="77777777" w:rsidTr="00E43C2A">
        <w:tc>
          <w:tcPr>
            <w:tcW w:w="9016" w:type="dxa"/>
          </w:tcPr>
          <w:p w14:paraId="5BF75104" w14:textId="77777777" w:rsidR="003633F6" w:rsidRPr="008D0226" w:rsidRDefault="003633F6" w:rsidP="00E43C2A">
            <w:pPr>
              <w:pStyle w:val="ListParagraph"/>
              <w:numPr>
                <w:ilvl w:val="0"/>
                <w:numId w:val="21"/>
              </w:numPr>
            </w:pPr>
          </w:p>
        </w:tc>
      </w:tr>
      <w:tr w:rsidR="003633F6" w:rsidRPr="008D0226" w14:paraId="5A68BF04" w14:textId="77777777" w:rsidTr="00E43C2A">
        <w:tc>
          <w:tcPr>
            <w:tcW w:w="9016" w:type="dxa"/>
            <w:shd w:val="clear" w:color="auto" w:fill="F2F2F2" w:themeFill="background1" w:themeFillShade="F2"/>
          </w:tcPr>
          <w:p w14:paraId="2AE2D095" w14:textId="77777777" w:rsidR="003633F6" w:rsidRPr="008D0226" w:rsidRDefault="003633F6" w:rsidP="00E43C2A">
            <w:pPr>
              <w:rPr>
                <w:rFonts w:asciiTheme="minorHAnsi" w:hAnsiTheme="minorHAnsi"/>
                <w:sz w:val="22"/>
                <w:szCs w:val="22"/>
              </w:rPr>
            </w:pPr>
            <w:r>
              <w:rPr>
                <w:rFonts w:asciiTheme="minorHAnsi" w:hAnsiTheme="minorHAnsi"/>
                <w:sz w:val="22"/>
                <w:szCs w:val="22"/>
              </w:rPr>
              <w:t>Risk Mitigation</w:t>
            </w:r>
          </w:p>
        </w:tc>
      </w:tr>
      <w:tr w:rsidR="003633F6" w:rsidRPr="008D0226" w14:paraId="42339710" w14:textId="77777777" w:rsidTr="00E43C2A">
        <w:tc>
          <w:tcPr>
            <w:tcW w:w="9016" w:type="dxa"/>
          </w:tcPr>
          <w:p w14:paraId="7F74E2F4" w14:textId="2EFFD6C4" w:rsidR="003633F6" w:rsidRPr="008D0226" w:rsidRDefault="003633F6" w:rsidP="003633F6">
            <w:pPr>
              <w:rPr>
                <w:rFonts w:asciiTheme="minorHAnsi" w:hAnsiTheme="minorHAnsi"/>
                <w:sz w:val="22"/>
                <w:szCs w:val="22"/>
              </w:rPr>
            </w:pPr>
            <w:r>
              <w:rPr>
                <w:rFonts w:asciiTheme="minorHAnsi" w:hAnsiTheme="minorHAnsi"/>
                <w:sz w:val="22"/>
                <w:szCs w:val="22"/>
              </w:rPr>
              <w:t>Examples: -</w:t>
            </w:r>
          </w:p>
        </w:tc>
      </w:tr>
      <w:tr w:rsidR="003633F6" w:rsidRPr="008D0226" w14:paraId="6C14D533" w14:textId="77777777" w:rsidTr="00E43C2A">
        <w:tc>
          <w:tcPr>
            <w:tcW w:w="9016" w:type="dxa"/>
          </w:tcPr>
          <w:p w14:paraId="5037145B" w14:textId="77777777" w:rsidR="003633F6" w:rsidRPr="008D0226" w:rsidRDefault="003633F6" w:rsidP="00E43C2A">
            <w:pPr>
              <w:pStyle w:val="ListParagraph"/>
              <w:numPr>
                <w:ilvl w:val="0"/>
                <w:numId w:val="21"/>
              </w:numPr>
            </w:pPr>
          </w:p>
        </w:tc>
      </w:tr>
    </w:tbl>
    <w:p w14:paraId="5670A07C" w14:textId="77777777" w:rsidR="003633F6" w:rsidRDefault="003633F6" w:rsidP="00A64A99"/>
    <w:tbl>
      <w:tblPr>
        <w:tblStyle w:val="TableGrid"/>
        <w:tblW w:w="0" w:type="auto"/>
        <w:tblLook w:val="04A0" w:firstRow="1" w:lastRow="0" w:firstColumn="1" w:lastColumn="0" w:noHBand="0" w:noVBand="1"/>
      </w:tblPr>
      <w:tblGrid>
        <w:gridCol w:w="9016"/>
      </w:tblGrid>
      <w:tr w:rsidR="00D47B82" w:rsidRPr="008D0226" w14:paraId="2C0E21FB" w14:textId="77777777" w:rsidTr="003D15CA">
        <w:tc>
          <w:tcPr>
            <w:tcW w:w="9016" w:type="dxa"/>
            <w:shd w:val="clear" w:color="auto" w:fill="D9D9D9" w:themeFill="background1" w:themeFillShade="D9"/>
          </w:tcPr>
          <w:p w14:paraId="67686C43" w14:textId="53DC4EE7" w:rsidR="00D47B82" w:rsidRPr="008D0226" w:rsidRDefault="00CC5D5C" w:rsidP="00D47B82">
            <w:pPr>
              <w:rPr>
                <w:rFonts w:asciiTheme="minorHAnsi" w:hAnsiTheme="minorHAnsi"/>
                <w:sz w:val="22"/>
                <w:szCs w:val="22"/>
              </w:rPr>
            </w:pPr>
            <w:r>
              <w:rPr>
                <w:rFonts w:asciiTheme="minorHAnsi" w:hAnsiTheme="minorHAnsi"/>
                <w:sz w:val="22"/>
                <w:szCs w:val="22"/>
              </w:rPr>
              <w:t>Main</w:t>
            </w:r>
            <w:r w:rsidR="00D47B82">
              <w:rPr>
                <w:rFonts w:asciiTheme="minorHAnsi" w:hAnsiTheme="minorHAnsi"/>
                <w:sz w:val="22"/>
                <w:szCs w:val="22"/>
              </w:rPr>
              <w:t xml:space="preserve"> ML/TF Risks Overall</w:t>
            </w:r>
          </w:p>
        </w:tc>
      </w:tr>
      <w:tr w:rsidR="00D47B82" w:rsidRPr="008D0226" w14:paraId="1999B45F" w14:textId="77777777" w:rsidTr="003D15CA">
        <w:tc>
          <w:tcPr>
            <w:tcW w:w="9016" w:type="dxa"/>
            <w:shd w:val="clear" w:color="auto" w:fill="F2F2F2" w:themeFill="background1" w:themeFillShade="F2"/>
          </w:tcPr>
          <w:p w14:paraId="353A5348" w14:textId="48FDDA71" w:rsidR="00D47B82" w:rsidRPr="008D0226" w:rsidRDefault="00D47B82" w:rsidP="003D15CA">
            <w:pPr>
              <w:rPr>
                <w:rFonts w:asciiTheme="minorHAnsi" w:hAnsiTheme="minorHAnsi"/>
                <w:sz w:val="22"/>
                <w:szCs w:val="22"/>
              </w:rPr>
            </w:pPr>
            <w:r>
              <w:rPr>
                <w:rFonts w:asciiTheme="minorHAnsi" w:hAnsiTheme="minorHAnsi"/>
                <w:sz w:val="22"/>
                <w:szCs w:val="22"/>
              </w:rPr>
              <w:t>Most Important ML/TF Risks</w:t>
            </w:r>
          </w:p>
        </w:tc>
      </w:tr>
      <w:tr w:rsidR="00D47B82" w:rsidRPr="008D0226" w14:paraId="52A3471C" w14:textId="77777777" w:rsidTr="003D15CA">
        <w:tc>
          <w:tcPr>
            <w:tcW w:w="9016" w:type="dxa"/>
          </w:tcPr>
          <w:p w14:paraId="38A9515E" w14:textId="5AF180D5" w:rsidR="00D47B82" w:rsidRPr="008D0226" w:rsidRDefault="00D47B82" w:rsidP="00D47B82">
            <w:pPr>
              <w:rPr>
                <w:rFonts w:asciiTheme="minorHAnsi" w:hAnsiTheme="minorHAnsi"/>
                <w:sz w:val="22"/>
                <w:szCs w:val="22"/>
              </w:rPr>
            </w:pPr>
            <w:r>
              <w:rPr>
                <w:rFonts w:asciiTheme="minorHAnsi" w:hAnsiTheme="minorHAnsi"/>
                <w:sz w:val="22"/>
                <w:szCs w:val="22"/>
              </w:rPr>
              <w:t>Examples: A significant number of clients is resident in a high risk country.</w:t>
            </w:r>
          </w:p>
        </w:tc>
      </w:tr>
      <w:tr w:rsidR="00D47B82" w:rsidRPr="008D0226" w14:paraId="5D319071" w14:textId="77777777" w:rsidTr="003D15CA">
        <w:tc>
          <w:tcPr>
            <w:tcW w:w="9016" w:type="dxa"/>
          </w:tcPr>
          <w:p w14:paraId="5CEBCD58" w14:textId="77777777" w:rsidR="00D47B82" w:rsidRPr="008D0226" w:rsidRDefault="00D47B82" w:rsidP="003D15CA">
            <w:pPr>
              <w:pStyle w:val="ListParagraph"/>
              <w:numPr>
                <w:ilvl w:val="0"/>
                <w:numId w:val="21"/>
              </w:numPr>
            </w:pPr>
          </w:p>
        </w:tc>
      </w:tr>
      <w:tr w:rsidR="00D47B82" w:rsidRPr="008D0226" w14:paraId="18C75C81" w14:textId="77777777" w:rsidTr="003D15CA">
        <w:tc>
          <w:tcPr>
            <w:tcW w:w="9016" w:type="dxa"/>
            <w:shd w:val="clear" w:color="auto" w:fill="F2F2F2" w:themeFill="background1" w:themeFillShade="F2"/>
          </w:tcPr>
          <w:p w14:paraId="517F3955" w14:textId="77777777" w:rsidR="00D47B82" w:rsidRPr="008D0226" w:rsidRDefault="00D47B82" w:rsidP="003D15CA">
            <w:pPr>
              <w:rPr>
                <w:rFonts w:asciiTheme="minorHAnsi" w:hAnsiTheme="minorHAnsi"/>
                <w:sz w:val="22"/>
                <w:szCs w:val="22"/>
              </w:rPr>
            </w:pPr>
            <w:r>
              <w:rPr>
                <w:rFonts w:asciiTheme="minorHAnsi" w:hAnsiTheme="minorHAnsi"/>
                <w:sz w:val="22"/>
                <w:szCs w:val="22"/>
              </w:rPr>
              <w:t>Risk Mitigation</w:t>
            </w:r>
          </w:p>
        </w:tc>
      </w:tr>
      <w:tr w:rsidR="00D47B82" w:rsidRPr="008D0226" w14:paraId="011A7FDB" w14:textId="77777777" w:rsidTr="003D15CA">
        <w:tc>
          <w:tcPr>
            <w:tcW w:w="9016" w:type="dxa"/>
          </w:tcPr>
          <w:p w14:paraId="3334868C" w14:textId="637963D0" w:rsidR="00D47B82" w:rsidRPr="008D0226" w:rsidRDefault="00D47B82" w:rsidP="003D15CA">
            <w:pPr>
              <w:rPr>
                <w:rFonts w:asciiTheme="minorHAnsi" w:hAnsiTheme="minorHAnsi"/>
                <w:sz w:val="22"/>
                <w:szCs w:val="22"/>
              </w:rPr>
            </w:pPr>
            <w:r>
              <w:rPr>
                <w:rFonts w:asciiTheme="minorHAnsi" w:hAnsiTheme="minorHAnsi"/>
                <w:sz w:val="22"/>
                <w:szCs w:val="22"/>
              </w:rPr>
              <w:t>Examples: The Company is focusing on the specific country and the respective RMs, senior management and compliance</w:t>
            </w:r>
          </w:p>
        </w:tc>
      </w:tr>
      <w:tr w:rsidR="00D47B82" w:rsidRPr="008D0226" w14:paraId="6A3C9A92" w14:textId="77777777" w:rsidTr="003D15CA">
        <w:tc>
          <w:tcPr>
            <w:tcW w:w="9016" w:type="dxa"/>
          </w:tcPr>
          <w:p w14:paraId="70A7A39C" w14:textId="77777777" w:rsidR="00D47B82" w:rsidRPr="008D0226" w:rsidRDefault="00D47B82" w:rsidP="003D15CA">
            <w:pPr>
              <w:pStyle w:val="ListParagraph"/>
              <w:numPr>
                <w:ilvl w:val="0"/>
                <w:numId w:val="21"/>
              </w:numPr>
            </w:pPr>
          </w:p>
        </w:tc>
      </w:tr>
      <w:tr w:rsidR="00D47B82" w:rsidRPr="00D47B82" w14:paraId="1CF012DD" w14:textId="77777777" w:rsidTr="00D47B82">
        <w:tc>
          <w:tcPr>
            <w:tcW w:w="9016" w:type="dxa"/>
            <w:shd w:val="clear" w:color="auto" w:fill="F2F2F2" w:themeFill="background1" w:themeFillShade="F2"/>
          </w:tcPr>
          <w:p w14:paraId="5D1C2CD0" w14:textId="304CA584" w:rsidR="00D47B82" w:rsidRPr="00D47B82" w:rsidRDefault="00D47B82" w:rsidP="00D47B82">
            <w:pPr>
              <w:rPr>
                <w:rFonts w:asciiTheme="minorHAnsi" w:hAnsiTheme="minorHAnsi"/>
                <w:sz w:val="22"/>
                <w:szCs w:val="22"/>
              </w:rPr>
            </w:pPr>
            <w:r w:rsidRPr="00D47B82">
              <w:rPr>
                <w:rFonts w:asciiTheme="minorHAnsi" w:hAnsiTheme="minorHAnsi"/>
                <w:sz w:val="22"/>
                <w:szCs w:val="22"/>
              </w:rPr>
              <w:t>Are the AML/CFT resources sufficient?</w:t>
            </w:r>
          </w:p>
        </w:tc>
      </w:tr>
      <w:tr w:rsidR="00D47B82" w:rsidRPr="00D47B82" w14:paraId="3D8E3FA4" w14:textId="77777777" w:rsidTr="003D15CA">
        <w:tc>
          <w:tcPr>
            <w:tcW w:w="9016" w:type="dxa"/>
          </w:tcPr>
          <w:p w14:paraId="3D569490" w14:textId="77777777" w:rsidR="00D47B82" w:rsidRPr="00D47B82" w:rsidRDefault="00D47B82" w:rsidP="003D15CA">
            <w:pPr>
              <w:pStyle w:val="ListParagraph"/>
              <w:numPr>
                <w:ilvl w:val="0"/>
                <w:numId w:val="21"/>
              </w:numPr>
              <w:rPr>
                <w:rFonts w:asciiTheme="minorHAnsi" w:hAnsiTheme="minorHAnsi"/>
                <w:sz w:val="22"/>
                <w:szCs w:val="22"/>
              </w:rPr>
            </w:pPr>
          </w:p>
        </w:tc>
      </w:tr>
    </w:tbl>
    <w:p w14:paraId="4F0E5B03" w14:textId="77777777" w:rsidR="00D47B82" w:rsidRDefault="00D47B82" w:rsidP="00A64A99"/>
    <w:p w14:paraId="48EC54B3" w14:textId="6497AAAC" w:rsidR="00DD45DB" w:rsidRDefault="00DD45DB" w:rsidP="00A64A99">
      <w:r>
        <w:t>Approved by Senior Management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425"/>
        <w:gridCol w:w="2693"/>
        <w:gridCol w:w="425"/>
        <w:gridCol w:w="2779"/>
      </w:tblGrid>
      <w:tr w:rsidR="00DD45DB" w:rsidRPr="00DD45DB" w14:paraId="3E760411" w14:textId="77777777" w:rsidTr="00DD45DB">
        <w:tc>
          <w:tcPr>
            <w:tcW w:w="2694" w:type="dxa"/>
          </w:tcPr>
          <w:p w14:paraId="6613EDFA" w14:textId="277909DB" w:rsidR="00DD45DB" w:rsidRPr="00DD45DB" w:rsidRDefault="00DD45DB" w:rsidP="00A64A99">
            <w:pPr>
              <w:rPr>
                <w:rFonts w:asciiTheme="minorHAnsi" w:hAnsiTheme="minorHAnsi"/>
                <w:sz w:val="22"/>
                <w:szCs w:val="22"/>
              </w:rPr>
            </w:pPr>
            <w:r w:rsidRPr="00DD45DB">
              <w:rPr>
                <w:rFonts w:asciiTheme="minorHAnsi" w:hAnsiTheme="minorHAnsi"/>
                <w:sz w:val="22"/>
                <w:szCs w:val="22"/>
              </w:rPr>
              <w:t>Date:</w:t>
            </w:r>
          </w:p>
        </w:tc>
        <w:tc>
          <w:tcPr>
            <w:tcW w:w="425" w:type="dxa"/>
          </w:tcPr>
          <w:p w14:paraId="259D889B" w14:textId="77777777" w:rsidR="00DD45DB" w:rsidRPr="00DD45DB" w:rsidRDefault="00DD45DB" w:rsidP="00A64A99">
            <w:pPr>
              <w:rPr>
                <w:rFonts w:asciiTheme="minorHAnsi" w:hAnsiTheme="minorHAnsi"/>
                <w:sz w:val="22"/>
                <w:szCs w:val="22"/>
              </w:rPr>
            </w:pPr>
          </w:p>
        </w:tc>
        <w:tc>
          <w:tcPr>
            <w:tcW w:w="2693" w:type="dxa"/>
          </w:tcPr>
          <w:p w14:paraId="278E74A8" w14:textId="3B221FBB" w:rsidR="00DD45DB" w:rsidRPr="00DD45DB" w:rsidRDefault="00DD45DB" w:rsidP="00A64A99">
            <w:pPr>
              <w:rPr>
                <w:rFonts w:asciiTheme="minorHAnsi" w:hAnsiTheme="minorHAnsi"/>
                <w:sz w:val="22"/>
                <w:szCs w:val="22"/>
              </w:rPr>
            </w:pPr>
            <w:r w:rsidRPr="00DD45DB">
              <w:rPr>
                <w:rFonts w:asciiTheme="minorHAnsi" w:hAnsiTheme="minorHAnsi"/>
                <w:sz w:val="22"/>
                <w:szCs w:val="22"/>
              </w:rPr>
              <w:t>Date:</w:t>
            </w:r>
          </w:p>
        </w:tc>
        <w:tc>
          <w:tcPr>
            <w:tcW w:w="425" w:type="dxa"/>
          </w:tcPr>
          <w:p w14:paraId="1F1E1C69" w14:textId="77777777" w:rsidR="00DD45DB" w:rsidRPr="00DD45DB" w:rsidRDefault="00DD45DB" w:rsidP="00A64A99">
            <w:pPr>
              <w:rPr>
                <w:rFonts w:asciiTheme="minorHAnsi" w:hAnsiTheme="minorHAnsi"/>
                <w:sz w:val="22"/>
                <w:szCs w:val="22"/>
              </w:rPr>
            </w:pPr>
          </w:p>
        </w:tc>
        <w:tc>
          <w:tcPr>
            <w:tcW w:w="2779" w:type="dxa"/>
          </w:tcPr>
          <w:p w14:paraId="6134B7A4" w14:textId="27282F70" w:rsidR="00DD45DB" w:rsidRPr="00DD45DB" w:rsidRDefault="00DD45DB" w:rsidP="00A64A99">
            <w:pPr>
              <w:rPr>
                <w:rFonts w:asciiTheme="minorHAnsi" w:hAnsiTheme="minorHAnsi"/>
                <w:sz w:val="22"/>
                <w:szCs w:val="22"/>
              </w:rPr>
            </w:pPr>
            <w:r w:rsidRPr="00DD45DB">
              <w:rPr>
                <w:rFonts w:asciiTheme="minorHAnsi" w:hAnsiTheme="minorHAnsi"/>
                <w:sz w:val="22"/>
                <w:szCs w:val="22"/>
              </w:rPr>
              <w:t>Date:</w:t>
            </w:r>
          </w:p>
        </w:tc>
      </w:tr>
      <w:tr w:rsidR="00DD45DB" w:rsidRPr="00DD45DB" w14:paraId="7EADAF26" w14:textId="77777777" w:rsidTr="00DD45DB">
        <w:tc>
          <w:tcPr>
            <w:tcW w:w="2694" w:type="dxa"/>
            <w:tcBorders>
              <w:bottom w:val="single" w:sz="4" w:space="0" w:color="auto"/>
            </w:tcBorders>
          </w:tcPr>
          <w:p w14:paraId="64D62905" w14:textId="77777777" w:rsidR="00DD45DB" w:rsidRDefault="00DD45DB" w:rsidP="00A64A99">
            <w:pPr>
              <w:rPr>
                <w:rFonts w:asciiTheme="minorHAnsi" w:hAnsiTheme="minorHAnsi"/>
                <w:sz w:val="22"/>
                <w:szCs w:val="22"/>
              </w:rPr>
            </w:pPr>
          </w:p>
          <w:p w14:paraId="5086D2D2" w14:textId="77777777" w:rsidR="00DD45DB" w:rsidRPr="00DD45DB" w:rsidRDefault="00DD45DB" w:rsidP="00A64A99">
            <w:pPr>
              <w:rPr>
                <w:rFonts w:asciiTheme="minorHAnsi" w:hAnsiTheme="minorHAnsi"/>
                <w:sz w:val="22"/>
                <w:szCs w:val="22"/>
              </w:rPr>
            </w:pPr>
          </w:p>
        </w:tc>
        <w:tc>
          <w:tcPr>
            <w:tcW w:w="425" w:type="dxa"/>
          </w:tcPr>
          <w:p w14:paraId="5F52A98A" w14:textId="77777777" w:rsidR="00DD45DB" w:rsidRPr="00DD45DB" w:rsidRDefault="00DD45DB" w:rsidP="00A64A99">
            <w:pPr>
              <w:rPr>
                <w:rFonts w:asciiTheme="minorHAnsi" w:hAnsiTheme="minorHAnsi"/>
                <w:sz w:val="22"/>
                <w:szCs w:val="22"/>
              </w:rPr>
            </w:pPr>
          </w:p>
        </w:tc>
        <w:tc>
          <w:tcPr>
            <w:tcW w:w="2693" w:type="dxa"/>
            <w:tcBorders>
              <w:bottom w:val="single" w:sz="4" w:space="0" w:color="auto"/>
            </w:tcBorders>
          </w:tcPr>
          <w:p w14:paraId="06F09C55" w14:textId="77777777" w:rsidR="00DD45DB" w:rsidRDefault="00DD45DB" w:rsidP="00A64A99">
            <w:pPr>
              <w:rPr>
                <w:rFonts w:asciiTheme="minorHAnsi" w:hAnsiTheme="minorHAnsi"/>
                <w:sz w:val="22"/>
                <w:szCs w:val="22"/>
              </w:rPr>
            </w:pPr>
          </w:p>
          <w:p w14:paraId="013EF884" w14:textId="77777777" w:rsidR="00DD45DB" w:rsidRPr="00DD45DB" w:rsidRDefault="00DD45DB" w:rsidP="00A64A99">
            <w:pPr>
              <w:rPr>
                <w:rFonts w:asciiTheme="minorHAnsi" w:hAnsiTheme="minorHAnsi"/>
                <w:sz w:val="22"/>
                <w:szCs w:val="22"/>
              </w:rPr>
            </w:pPr>
          </w:p>
        </w:tc>
        <w:tc>
          <w:tcPr>
            <w:tcW w:w="425" w:type="dxa"/>
          </w:tcPr>
          <w:p w14:paraId="67D08A36" w14:textId="77777777" w:rsidR="00DD45DB" w:rsidRPr="00DD45DB" w:rsidRDefault="00DD45DB" w:rsidP="00A64A99">
            <w:pPr>
              <w:rPr>
                <w:rFonts w:asciiTheme="minorHAnsi" w:hAnsiTheme="minorHAnsi"/>
                <w:sz w:val="22"/>
                <w:szCs w:val="22"/>
              </w:rPr>
            </w:pPr>
          </w:p>
        </w:tc>
        <w:tc>
          <w:tcPr>
            <w:tcW w:w="2779" w:type="dxa"/>
            <w:tcBorders>
              <w:bottom w:val="single" w:sz="4" w:space="0" w:color="auto"/>
            </w:tcBorders>
          </w:tcPr>
          <w:p w14:paraId="57AA117D" w14:textId="77777777" w:rsidR="00DD45DB" w:rsidRDefault="00DD45DB" w:rsidP="00A64A99">
            <w:pPr>
              <w:rPr>
                <w:rFonts w:asciiTheme="minorHAnsi" w:hAnsiTheme="minorHAnsi"/>
                <w:sz w:val="22"/>
                <w:szCs w:val="22"/>
              </w:rPr>
            </w:pPr>
          </w:p>
          <w:p w14:paraId="4653248A" w14:textId="77777777" w:rsidR="00DD45DB" w:rsidRPr="00DD45DB" w:rsidRDefault="00DD45DB" w:rsidP="00A64A99">
            <w:pPr>
              <w:rPr>
                <w:rFonts w:asciiTheme="minorHAnsi" w:hAnsiTheme="minorHAnsi"/>
                <w:sz w:val="22"/>
                <w:szCs w:val="22"/>
              </w:rPr>
            </w:pPr>
          </w:p>
        </w:tc>
      </w:tr>
      <w:tr w:rsidR="00DD45DB" w:rsidRPr="00DD45DB" w14:paraId="0C701D7F" w14:textId="77777777" w:rsidTr="00DD45DB">
        <w:tc>
          <w:tcPr>
            <w:tcW w:w="2694" w:type="dxa"/>
            <w:tcBorders>
              <w:top w:val="single" w:sz="4" w:space="0" w:color="auto"/>
            </w:tcBorders>
          </w:tcPr>
          <w:p w14:paraId="68255005" w14:textId="4F137525" w:rsidR="00DD45DB" w:rsidRPr="00DD45DB" w:rsidRDefault="00DD45DB" w:rsidP="00DD45DB">
            <w:pPr>
              <w:jc w:val="right"/>
              <w:rPr>
                <w:rFonts w:asciiTheme="minorHAnsi" w:hAnsiTheme="minorHAnsi"/>
                <w:sz w:val="22"/>
                <w:szCs w:val="22"/>
              </w:rPr>
            </w:pPr>
            <w:r w:rsidRPr="00DD45DB">
              <w:rPr>
                <w:rFonts w:asciiTheme="minorHAnsi" w:hAnsiTheme="minorHAnsi"/>
                <w:sz w:val="22"/>
                <w:szCs w:val="22"/>
              </w:rPr>
              <w:t>Signature</w:t>
            </w:r>
          </w:p>
        </w:tc>
        <w:tc>
          <w:tcPr>
            <w:tcW w:w="425" w:type="dxa"/>
          </w:tcPr>
          <w:p w14:paraId="7A7BBC89" w14:textId="77777777" w:rsidR="00DD45DB" w:rsidRPr="00DD45DB" w:rsidRDefault="00DD45DB" w:rsidP="00DD45DB">
            <w:pPr>
              <w:jc w:val="right"/>
              <w:rPr>
                <w:rFonts w:asciiTheme="minorHAnsi" w:hAnsiTheme="minorHAnsi"/>
                <w:sz w:val="22"/>
                <w:szCs w:val="22"/>
              </w:rPr>
            </w:pPr>
          </w:p>
        </w:tc>
        <w:tc>
          <w:tcPr>
            <w:tcW w:w="2693" w:type="dxa"/>
            <w:tcBorders>
              <w:top w:val="single" w:sz="4" w:space="0" w:color="auto"/>
            </w:tcBorders>
          </w:tcPr>
          <w:p w14:paraId="77FCC31C" w14:textId="13B38BBD" w:rsidR="00DD45DB" w:rsidRPr="00DD45DB" w:rsidRDefault="00DD45DB" w:rsidP="00DD45DB">
            <w:pPr>
              <w:jc w:val="right"/>
              <w:rPr>
                <w:rFonts w:asciiTheme="minorHAnsi" w:hAnsiTheme="minorHAnsi"/>
                <w:sz w:val="22"/>
                <w:szCs w:val="22"/>
              </w:rPr>
            </w:pPr>
            <w:r w:rsidRPr="00DD45DB">
              <w:rPr>
                <w:rFonts w:asciiTheme="minorHAnsi" w:hAnsiTheme="minorHAnsi"/>
                <w:sz w:val="22"/>
                <w:szCs w:val="22"/>
              </w:rPr>
              <w:t>Signature</w:t>
            </w:r>
          </w:p>
        </w:tc>
        <w:tc>
          <w:tcPr>
            <w:tcW w:w="425" w:type="dxa"/>
          </w:tcPr>
          <w:p w14:paraId="36D60661" w14:textId="77777777" w:rsidR="00DD45DB" w:rsidRPr="00DD45DB" w:rsidRDefault="00DD45DB" w:rsidP="00DD45DB">
            <w:pPr>
              <w:jc w:val="right"/>
              <w:rPr>
                <w:rFonts w:asciiTheme="minorHAnsi" w:hAnsiTheme="minorHAnsi"/>
                <w:sz w:val="22"/>
                <w:szCs w:val="22"/>
              </w:rPr>
            </w:pPr>
          </w:p>
        </w:tc>
        <w:tc>
          <w:tcPr>
            <w:tcW w:w="2779" w:type="dxa"/>
            <w:tcBorders>
              <w:top w:val="single" w:sz="4" w:space="0" w:color="auto"/>
            </w:tcBorders>
          </w:tcPr>
          <w:p w14:paraId="4BBF7ECB" w14:textId="6A0489B4" w:rsidR="00DD45DB" w:rsidRPr="00DD45DB" w:rsidRDefault="00DD45DB" w:rsidP="00DD45DB">
            <w:pPr>
              <w:jc w:val="right"/>
              <w:rPr>
                <w:rFonts w:asciiTheme="minorHAnsi" w:hAnsiTheme="minorHAnsi"/>
                <w:sz w:val="22"/>
                <w:szCs w:val="22"/>
              </w:rPr>
            </w:pPr>
            <w:r w:rsidRPr="00DD45DB">
              <w:rPr>
                <w:rFonts w:asciiTheme="minorHAnsi" w:hAnsiTheme="minorHAnsi"/>
                <w:sz w:val="22"/>
                <w:szCs w:val="22"/>
              </w:rPr>
              <w:t>Signature</w:t>
            </w:r>
          </w:p>
        </w:tc>
      </w:tr>
      <w:tr w:rsidR="00DD45DB" w:rsidRPr="00DD45DB" w14:paraId="617B6ECF" w14:textId="77777777" w:rsidTr="00DD45DB">
        <w:tc>
          <w:tcPr>
            <w:tcW w:w="2694" w:type="dxa"/>
          </w:tcPr>
          <w:p w14:paraId="44284C41" w14:textId="670DAB8C" w:rsidR="00DD45DB" w:rsidRPr="00DD45DB" w:rsidRDefault="00DD45DB" w:rsidP="00A64A99">
            <w:pPr>
              <w:rPr>
                <w:rFonts w:asciiTheme="minorHAnsi" w:hAnsiTheme="minorHAnsi"/>
                <w:sz w:val="22"/>
                <w:szCs w:val="22"/>
              </w:rPr>
            </w:pPr>
            <w:r w:rsidRPr="00DD45DB">
              <w:rPr>
                <w:rFonts w:asciiTheme="minorHAnsi" w:hAnsiTheme="minorHAnsi"/>
                <w:sz w:val="22"/>
                <w:szCs w:val="22"/>
              </w:rPr>
              <w:t>Name:</w:t>
            </w:r>
          </w:p>
        </w:tc>
        <w:tc>
          <w:tcPr>
            <w:tcW w:w="425" w:type="dxa"/>
          </w:tcPr>
          <w:p w14:paraId="59023F84" w14:textId="77777777" w:rsidR="00DD45DB" w:rsidRPr="00DD45DB" w:rsidRDefault="00DD45DB" w:rsidP="00A64A99">
            <w:pPr>
              <w:rPr>
                <w:rFonts w:asciiTheme="minorHAnsi" w:hAnsiTheme="minorHAnsi"/>
                <w:sz w:val="22"/>
                <w:szCs w:val="22"/>
              </w:rPr>
            </w:pPr>
          </w:p>
        </w:tc>
        <w:tc>
          <w:tcPr>
            <w:tcW w:w="2693" w:type="dxa"/>
          </w:tcPr>
          <w:p w14:paraId="464B85FE" w14:textId="2A985CD5" w:rsidR="00DD45DB" w:rsidRPr="00DD45DB" w:rsidRDefault="00DD45DB" w:rsidP="00A64A99">
            <w:pPr>
              <w:rPr>
                <w:rFonts w:asciiTheme="minorHAnsi" w:hAnsiTheme="minorHAnsi"/>
                <w:sz w:val="22"/>
                <w:szCs w:val="22"/>
              </w:rPr>
            </w:pPr>
            <w:r w:rsidRPr="00DD45DB">
              <w:rPr>
                <w:rFonts w:asciiTheme="minorHAnsi" w:hAnsiTheme="minorHAnsi"/>
                <w:sz w:val="22"/>
                <w:szCs w:val="22"/>
              </w:rPr>
              <w:t>Name:</w:t>
            </w:r>
          </w:p>
        </w:tc>
        <w:tc>
          <w:tcPr>
            <w:tcW w:w="425" w:type="dxa"/>
          </w:tcPr>
          <w:p w14:paraId="5A602F59" w14:textId="77777777" w:rsidR="00DD45DB" w:rsidRPr="00DD45DB" w:rsidRDefault="00DD45DB" w:rsidP="00A64A99">
            <w:pPr>
              <w:rPr>
                <w:rFonts w:asciiTheme="minorHAnsi" w:hAnsiTheme="minorHAnsi"/>
                <w:sz w:val="22"/>
                <w:szCs w:val="22"/>
              </w:rPr>
            </w:pPr>
          </w:p>
        </w:tc>
        <w:tc>
          <w:tcPr>
            <w:tcW w:w="2779" w:type="dxa"/>
          </w:tcPr>
          <w:p w14:paraId="37054D83" w14:textId="322E1891" w:rsidR="00DD45DB" w:rsidRPr="00DD45DB" w:rsidRDefault="00DD45DB" w:rsidP="00A64A99">
            <w:pPr>
              <w:rPr>
                <w:rFonts w:asciiTheme="minorHAnsi" w:hAnsiTheme="minorHAnsi"/>
                <w:sz w:val="22"/>
                <w:szCs w:val="22"/>
              </w:rPr>
            </w:pPr>
            <w:r w:rsidRPr="00DD45DB">
              <w:rPr>
                <w:rFonts w:asciiTheme="minorHAnsi" w:hAnsiTheme="minorHAnsi"/>
                <w:sz w:val="22"/>
                <w:szCs w:val="22"/>
              </w:rPr>
              <w:t>Name:</w:t>
            </w:r>
          </w:p>
        </w:tc>
      </w:tr>
      <w:tr w:rsidR="00DD45DB" w:rsidRPr="00DD45DB" w14:paraId="3C1B481C" w14:textId="77777777" w:rsidTr="00DD45DB">
        <w:tc>
          <w:tcPr>
            <w:tcW w:w="2694" w:type="dxa"/>
          </w:tcPr>
          <w:p w14:paraId="7FD550FA" w14:textId="2D714D91" w:rsidR="00DD45DB" w:rsidRPr="00DD45DB" w:rsidRDefault="00DD45DB" w:rsidP="00A64A99">
            <w:pPr>
              <w:rPr>
                <w:rFonts w:asciiTheme="minorHAnsi" w:hAnsiTheme="minorHAnsi"/>
                <w:sz w:val="22"/>
                <w:szCs w:val="22"/>
              </w:rPr>
            </w:pPr>
            <w:r w:rsidRPr="00DD45DB">
              <w:rPr>
                <w:rFonts w:asciiTheme="minorHAnsi" w:hAnsiTheme="minorHAnsi"/>
                <w:sz w:val="22"/>
                <w:szCs w:val="22"/>
              </w:rPr>
              <w:t>Position:</w:t>
            </w:r>
          </w:p>
        </w:tc>
        <w:tc>
          <w:tcPr>
            <w:tcW w:w="425" w:type="dxa"/>
          </w:tcPr>
          <w:p w14:paraId="3590721E" w14:textId="77777777" w:rsidR="00DD45DB" w:rsidRPr="00DD45DB" w:rsidRDefault="00DD45DB" w:rsidP="00A64A99">
            <w:pPr>
              <w:rPr>
                <w:rFonts w:asciiTheme="minorHAnsi" w:hAnsiTheme="minorHAnsi"/>
                <w:sz w:val="22"/>
                <w:szCs w:val="22"/>
              </w:rPr>
            </w:pPr>
          </w:p>
        </w:tc>
        <w:tc>
          <w:tcPr>
            <w:tcW w:w="2693" w:type="dxa"/>
          </w:tcPr>
          <w:p w14:paraId="0176C6F0" w14:textId="1E800B03" w:rsidR="00DD45DB" w:rsidRPr="00DD45DB" w:rsidRDefault="00DD45DB" w:rsidP="00A64A99">
            <w:pPr>
              <w:rPr>
                <w:rFonts w:asciiTheme="minorHAnsi" w:hAnsiTheme="minorHAnsi"/>
                <w:sz w:val="22"/>
                <w:szCs w:val="22"/>
              </w:rPr>
            </w:pPr>
            <w:r w:rsidRPr="00DD45DB">
              <w:rPr>
                <w:rFonts w:asciiTheme="minorHAnsi" w:hAnsiTheme="minorHAnsi"/>
                <w:sz w:val="22"/>
                <w:szCs w:val="22"/>
              </w:rPr>
              <w:t>Position:</w:t>
            </w:r>
          </w:p>
        </w:tc>
        <w:tc>
          <w:tcPr>
            <w:tcW w:w="425" w:type="dxa"/>
          </w:tcPr>
          <w:p w14:paraId="44BA9717" w14:textId="77777777" w:rsidR="00DD45DB" w:rsidRPr="00DD45DB" w:rsidRDefault="00DD45DB" w:rsidP="00A64A99">
            <w:pPr>
              <w:rPr>
                <w:rFonts w:asciiTheme="minorHAnsi" w:hAnsiTheme="minorHAnsi"/>
                <w:sz w:val="22"/>
                <w:szCs w:val="22"/>
              </w:rPr>
            </w:pPr>
          </w:p>
        </w:tc>
        <w:tc>
          <w:tcPr>
            <w:tcW w:w="2779" w:type="dxa"/>
          </w:tcPr>
          <w:p w14:paraId="45432626" w14:textId="31332E8F" w:rsidR="00DD45DB" w:rsidRPr="00DD45DB" w:rsidRDefault="00DD45DB" w:rsidP="00A64A99">
            <w:pPr>
              <w:rPr>
                <w:rFonts w:asciiTheme="minorHAnsi" w:hAnsiTheme="minorHAnsi"/>
                <w:sz w:val="22"/>
                <w:szCs w:val="22"/>
              </w:rPr>
            </w:pPr>
            <w:r w:rsidRPr="00DD45DB">
              <w:rPr>
                <w:rFonts w:asciiTheme="minorHAnsi" w:hAnsiTheme="minorHAnsi"/>
                <w:sz w:val="22"/>
                <w:szCs w:val="22"/>
              </w:rPr>
              <w:t>Position:</w:t>
            </w:r>
          </w:p>
        </w:tc>
      </w:tr>
    </w:tbl>
    <w:p w14:paraId="35DC6EE9" w14:textId="77777777" w:rsidR="00DD45DB" w:rsidRPr="00A64A99" w:rsidRDefault="00DD45DB" w:rsidP="00A64A99"/>
    <w:sectPr w:rsidR="00DD45DB" w:rsidRPr="00A64A99" w:rsidSect="00F50BF5">
      <w:headerReference w:type="default" r:id="rId48"/>
      <w:headerReference w:type="first" r:id="rId4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CABC52" w14:textId="77777777" w:rsidR="00252C8C" w:rsidRDefault="00252C8C" w:rsidP="002A57B5">
      <w:pPr>
        <w:spacing w:after="0" w:line="240" w:lineRule="auto"/>
      </w:pPr>
      <w:r>
        <w:separator/>
      </w:r>
    </w:p>
  </w:endnote>
  <w:endnote w:type="continuationSeparator" w:id="0">
    <w:p w14:paraId="7DDC74DD" w14:textId="77777777" w:rsidR="00252C8C" w:rsidRDefault="00252C8C" w:rsidP="002A5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54CE41" w14:textId="77777777" w:rsidR="00252C8C" w:rsidRDefault="00252C8C" w:rsidP="002A57B5">
      <w:pPr>
        <w:spacing w:after="0" w:line="240" w:lineRule="auto"/>
      </w:pPr>
      <w:r>
        <w:separator/>
      </w:r>
    </w:p>
  </w:footnote>
  <w:footnote w:type="continuationSeparator" w:id="0">
    <w:p w14:paraId="54F3CBAA" w14:textId="77777777" w:rsidR="00252C8C" w:rsidRDefault="00252C8C" w:rsidP="002A57B5">
      <w:pPr>
        <w:spacing w:after="0" w:line="240" w:lineRule="auto"/>
      </w:pPr>
      <w:r>
        <w:continuationSeparator/>
      </w:r>
    </w:p>
  </w:footnote>
  <w:footnote w:id="1">
    <w:p w14:paraId="2321ADEF" w14:textId="77777777" w:rsidR="00252C8C" w:rsidRDefault="00252C8C" w:rsidP="00F64C5E">
      <w:pPr>
        <w:pStyle w:val="FootnoteText"/>
        <w:jc w:val="left"/>
      </w:pPr>
      <w:r>
        <w:rPr>
          <w:rStyle w:val="FootnoteReference"/>
        </w:rPr>
        <w:footnoteRef/>
      </w:r>
      <w:r>
        <w:t>h</w:t>
      </w:r>
      <w:r w:rsidRPr="00BD40F3">
        <w:t>ttp://www.mas.gov.sg/~/media/MAS/Regulations%20and%20Financial%20Stability/Regulatory%20and%20Supervisory%20Framework/Anti_Money%20Laundering_Countering%20the%20Financing%20of%20Terrorism/MAS%20Notice%20SFA04N02%20%20April%202015.pdf</w:t>
      </w:r>
    </w:p>
  </w:footnote>
  <w:footnote w:id="2">
    <w:p w14:paraId="55A17DC6" w14:textId="77777777" w:rsidR="00252C8C" w:rsidRDefault="00252C8C" w:rsidP="00C428BD">
      <w:pPr>
        <w:pStyle w:val="FootnoteText"/>
        <w:jc w:val="left"/>
      </w:pPr>
      <w:r>
        <w:rPr>
          <w:rStyle w:val="FootnoteReference"/>
        </w:rPr>
        <w:footnoteRef/>
      </w:r>
      <w:r>
        <w:t xml:space="preserve"> Enforcement of Foreign confiscation and freezing orders</w:t>
      </w:r>
    </w:p>
  </w:footnote>
  <w:footnote w:id="3">
    <w:p w14:paraId="2F62FF08" w14:textId="77777777" w:rsidR="00252C8C" w:rsidRDefault="00252C8C" w:rsidP="00C428BD">
      <w:pPr>
        <w:pStyle w:val="FootnoteText"/>
        <w:jc w:val="left"/>
      </w:pPr>
      <w:r>
        <w:rPr>
          <w:rStyle w:val="FootnoteReference"/>
        </w:rPr>
        <w:footnoteRef/>
      </w:r>
      <w:r>
        <w:t xml:space="preserve"> Is it timely and speedy and efficient to get those court orders?</w:t>
      </w:r>
    </w:p>
  </w:footnote>
  <w:footnote w:id="4">
    <w:p w14:paraId="03DE912E" w14:textId="77777777" w:rsidR="00252C8C" w:rsidRDefault="00252C8C" w:rsidP="00C428BD">
      <w:pPr>
        <w:pStyle w:val="FootnoteText"/>
        <w:jc w:val="left"/>
      </w:pPr>
      <w:r>
        <w:rPr>
          <w:rStyle w:val="FootnoteReference"/>
        </w:rPr>
        <w:footnoteRef/>
      </w:r>
      <w:r>
        <w:t xml:space="preserve"> How efficient is the co-ordination between the courts and the </w:t>
      </w:r>
    </w:p>
  </w:footnote>
  <w:footnote w:id="5">
    <w:p w14:paraId="0C7438D4" w14:textId="77777777" w:rsidR="00252C8C" w:rsidRDefault="00252C8C" w:rsidP="00C428BD">
      <w:pPr>
        <w:pStyle w:val="FootnoteText"/>
        <w:jc w:val="left"/>
      </w:pPr>
      <w:r>
        <w:rPr>
          <w:rStyle w:val="FootnoteReference"/>
        </w:rPr>
        <w:footnoteRef/>
      </w:r>
      <w:r>
        <w:t xml:space="preserve"> Information on AML activity is always more efficient domestically, is there an absence on such a gathering unit.</w:t>
      </w:r>
    </w:p>
  </w:footnote>
  <w:footnote w:id="6">
    <w:p w14:paraId="61B4C972" w14:textId="77777777" w:rsidR="00252C8C" w:rsidRDefault="00252C8C" w:rsidP="00C428BD">
      <w:pPr>
        <w:pStyle w:val="FootnoteText"/>
        <w:jc w:val="left"/>
      </w:pPr>
      <w:r>
        <w:rPr>
          <w:rStyle w:val="FootnoteReference"/>
        </w:rPr>
        <w:footnoteRef/>
      </w:r>
      <w:r>
        <w:t xml:space="preserve"> Is there a threat specific to that jurisdiction?</w:t>
      </w:r>
    </w:p>
  </w:footnote>
  <w:footnote w:id="7">
    <w:p w14:paraId="580A4446" w14:textId="5A42F7F5" w:rsidR="00252C8C" w:rsidRDefault="00252C8C">
      <w:pPr>
        <w:pStyle w:val="FootnoteText"/>
      </w:pPr>
      <w:r>
        <w:rPr>
          <w:rStyle w:val="FootnoteReference"/>
        </w:rPr>
        <w:footnoteRef/>
      </w:r>
      <w:r>
        <w:t xml:space="preserve"> </w:t>
      </w:r>
      <w:r w:rsidRPr="00493DE1">
        <w:t>http://stats.oecd.org/</w:t>
      </w:r>
    </w:p>
  </w:footnote>
  <w:footnote w:id="8">
    <w:p w14:paraId="60810391" w14:textId="18EB2001" w:rsidR="00252C8C" w:rsidRDefault="00252C8C" w:rsidP="00255598">
      <w:pPr>
        <w:pStyle w:val="FootnoteText"/>
        <w:jc w:val="left"/>
      </w:pPr>
      <w:r>
        <w:rPr>
          <w:rStyle w:val="FootnoteReference"/>
        </w:rPr>
        <w:footnoteRef/>
      </w:r>
      <w:r>
        <w:t xml:space="preserve"> </w:t>
      </w:r>
      <w:hyperlink r:id="rId1" w:history="1">
        <w:r w:rsidRPr="005D4251">
          <w:rPr>
            <w:rStyle w:val="Hyperlink"/>
          </w:rPr>
          <w:t>http://www.knowyourcountry.com/bvi3.html</w:t>
        </w:r>
      </w:hyperlink>
      <w:r>
        <w:t xml:space="preserve"> for British Virgin Islands, </w:t>
      </w:r>
      <w:hyperlink r:id="rId2" w:history="1">
        <w:r w:rsidRPr="005D4251">
          <w:rPr>
            <w:rStyle w:val="Hyperlink"/>
          </w:rPr>
          <w:t>http://www.dubaifaqs.com/tax-in-dubai.php</w:t>
        </w:r>
      </w:hyperlink>
      <w:r>
        <w:t xml:space="preserve"> for Dubai (U.A.E.) and </w:t>
      </w:r>
      <w:hyperlink r:id="rId3" w:history="1">
        <w:r w:rsidRPr="005D4251">
          <w:rPr>
            <w:rStyle w:val="Hyperlink"/>
          </w:rPr>
          <w:t>http://www.kpmg.com/Global/en/services/Tax/tax-tools-and-resources/Pages/individual-income-tax-rates-table.aspx</w:t>
        </w:r>
      </w:hyperlink>
      <w:r>
        <w:t xml:space="preserve"> for all other jurisdictions not within the OECD statistics.</w:t>
      </w:r>
    </w:p>
  </w:footnote>
  <w:footnote w:id="9">
    <w:p w14:paraId="627CF138" w14:textId="33213CCB" w:rsidR="00252C8C" w:rsidRDefault="00252C8C" w:rsidP="00DD5B09">
      <w:pPr>
        <w:pStyle w:val="FootnoteText"/>
        <w:jc w:val="left"/>
      </w:pPr>
      <w:r>
        <w:rPr>
          <w:rStyle w:val="FootnoteReference"/>
        </w:rPr>
        <w:footnoteRef/>
      </w:r>
      <w:r>
        <w:t xml:space="preserve"> Considerations by SNRA on jurisdictions susceptible to private-banking and complex products at SNRA, p23 -39</w:t>
      </w:r>
    </w:p>
  </w:footnote>
  <w:footnote w:id="10">
    <w:p w14:paraId="6E3EE34F" w14:textId="77777777" w:rsidR="00252C8C" w:rsidRDefault="00252C8C" w:rsidP="00DD5B09">
      <w:pPr>
        <w:pStyle w:val="FootnoteText"/>
      </w:pPr>
      <w:r>
        <w:rPr>
          <w:rStyle w:val="FootnoteReference"/>
        </w:rPr>
        <w:footnoteRef/>
      </w:r>
      <w:r>
        <w:t xml:space="preserve"> See for example Wikipedia, Standard Deviation; </w:t>
      </w:r>
      <w:hyperlink r:id="rId4" w:history="1">
        <w:r w:rsidRPr="00F23ADF">
          <w:rPr>
            <w:rStyle w:val="Hyperlink"/>
          </w:rPr>
          <w:t>https://en.wikipedia.org/wiki/Standard_deviation</w:t>
        </w:r>
      </w:hyperlink>
      <w:r>
        <w:t xml:space="preserve"> </w:t>
      </w:r>
    </w:p>
  </w:footnote>
  <w:footnote w:id="11">
    <w:p w14:paraId="28236D3C" w14:textId="6DA65953" w:rsidR="00252C8C" w:rsidRDefault="00252C8C">
      <w:pPr>
        <w:pStyle w:val="FootnoteText"/>
      </w:pPr>
      <w:r>
        <w:rPr>
          <w:rStyle w:val="FootnoteReference"/>
        </w:rPr>
        <w:footnoteRef/>
      </w:r>
      <w:r>
        <w:t xml:space="preserve"> h</w:t>
      </w:r>
      <w:r w:rsidRPr="00BC0C56">
        <w:t>ttp://www.mof.gov.sg/portals/0/data/cmsresource/Press%20Release/2013/Singapore%20NRA%20Report.pdf</w:t>
      </w:r>
    </w:p>
  </w:footnote>
  <w:footnote w:id="12">
    <w:p w14:paraId="0151C3CA" w14:textId="57AF74EA" w:rsidR="00252C8C" w:rsidRDefault="00252C8C" w:rsidP="00AA3E23">
      <w:pPr>
        <w:pStyle w:val="FootnoteText"/>
        <w:jc w:val="left"/>
      </w:pPr>
      <w:r>
        <w:rPr>
          <w:rStyle w:val="FootnoteReference"/>
        </w:rPr>
        <w:footnoteRef/>
      </w:r>
      <w:r>
        <w:t xml:space="preserve"> Sensitive industries studied by FATF under methods and trends section</w:t>
      </w:r>
      <w:r w:rsidRPr="00E77352">
        <w:t>http://www.fatf-gafi.org/topics/methodsandtrends/</w:t>
      </w:r>
    </w:p>
  </w:footnote>
  <w:footnote w:id="13">
    <w:p w14:paraId="51316F2E" w14:textId="77777777" w:rsidR="00252C8C" w:rsidRDefault="00252C8C" w:rsidP="004D34F7">
      <w:pPr>
        <w:pStyle w:val="FootnoteText"/>
        <w:jc w:val="left"/>
      </w:pPr>
      <w:r>
        <w:rPr>
          <w:rStyle w:val="FootnoteReference"/>
        </w:rPr>
        <w:footnoteRef/>
      </w:r>
      <w:r>
        <w:t xml:space="preserve"> SNRA, </w:t>
      </w:r>
      <w:proofErr w:type="spellStart"/>
      <w:r>
        <w:t>pg</w:t>
      </w:r>
      <w:proofErr w:type="spellEnd"/>
      <w:r>
        <w:t xml:space="preserve"> 68</w:t>
      </w:r>
    </w:p>
  </w:footnote>
  <w:footnote w:id="14">
    <w:p w14:paraId="70831DB0" w14:textId="77777777" w:rsidR="00252C8C" w:rsidRDefault="00252C8C" w:rsidP="004D34F7">
      <w:pPr>
        <w:pStyle w:val="FootnoteText"/>
        <w:jc w:val="left"/>
      </w:pPr>
      <w:r>
        <w:rPr>
          <w:rStyle w:val="FootnoteReference"/>
        </w:rPr>
        <w:footnoteRef/>
      </w:r>
      <w:r>
        <w:t xml:space="preserve"> SNRA, </w:t>
      </w:r>
      <w:proofErr w:type="spellStart"/>
      <w:r>
        <w:t>pg</w:t>
      </w:r>
      <w:proofErr w:type="spellEnd"/>
      <w:r>
        <w:t xml:space="preserve"> 70</w:t>
      </w:r>
    </w:p>
  </w:footnote>
  <w:footnote w:id="15">
    <w:p w14:paraId="7116CAF1" w14:textId="77777777" w:rsidR="00252C8C" w:rsidRDefault="00252C8C" w:rsidP="004D34F7">
      <w:pPr>
        <w:pStyle w:val="FootnoteText"/>
        <w:jc w:val="left"/>
      </w:pPr>
      <w:r>
        <w:rPr>
          <w:rStyle w:val="FootnoteReference"/>
        </w:rPr>
        <w:footnoteRef/>
      </w:r>
      <w:r>
        <w:t xml:space="preserve"> SNRA ,</w:t>
      </w:r>
      <w:proofErr w:type="spellStart"/>
      <w:r>
        <w:t>pg</w:t>
      </w:r>
      <w:proofErr w:type="spellEnd"/>
      <w:r>
        <w:t xml:space="preserve"> 71</w:t>
      </w:r>
    </w:p>
  </w:footnote>
  <w:footnote w:id="16">
    <w:p w14:paraId="12746FDF" w14:textId="77777777" w:rsidR="00252C8C" w:rsidRDefault="00252C8C" w:rsidP="004D34F7">
      <w:pPr>
        <w:pStyle w:val="FootnoteText"/>
        <w:jc w:val="left"/>
      </w:pPr>
      <w:r>
        <w:rPr>
          <w:rStyle w:val="FootnoteReference"/>
        </w:rPr>
        <w:footnoteRef/>
      </w:r>
      <w:r>
        <w:t xml:space="preserve"> SNRA, </w:t>
      </w:r>
      <w:proofErr w:type="spellStart"/>
      <w:r>
        <w:t>pg</w:t>
      </w:r>
      <w:proofErr w:type="spellEnd"/>
      <w:r>
        <w:t xml:space="preserve"> 74 - 77</w:t>
      </w:r>
    </w:p>
  </w:footnote>
  <w:footnote w:id="17">
    <w:p w14:paraId="17F47C48" w14:textId="77777777" w:rsidR="00252C8C" w:rsidRDefault="00252C8C" w:rsidP="004D34F7">
      <w:pPr>
        <w:pStyle w:val="FootnoteText"/>
        <w:jc w:val="left"/>
      </w:pPr>
      <w:r>
        <w:rPr>
          <w:rStyle w:val="FootnoteReference"/>
        </w:rPr>
        <w:footnoteRef/>
      </w:r>
      <w:r>
        <w:t xml:space="preserve"> FATF “Money Laundering and Terrorism Financing vulnerabilities of Legal Professionals” </w:t>
      </w:r>
      <w:r w:rsidRPr="00D84D02">
        <w:t>http://www.fatf-gafi.org/media/fatf/documents/reports/ML%20and%20TF%20vulnerabilities%20legal%20professionals.pdf</w:t>
      </w:r>
    </w:p>
  </w:footnote>
  <w:footnote w:id="18">
    <w:p w14:paraId="19508776" w14:textId="77777777" w:rsidR="00252C8C" w:rsidRDefault="00252C8C" w:rsidP="004D34F7">
      <w:pPr>
        <w:pStyle w:val="FootnoteText"/>
        <w:jc w:val="left"/>
      </w:pPr>
      <w:r>
        <w:rPr>
          <w:rStyle w:val="FootnoteReference"/>
        </w:rPr>
        <w:footnoteRef/>
      </w:r>
      <w:r>
        <w:t xml:space="preserve"> SNRA, </w:t>
      </w:r>
      <w:proofErr w:type="spellStart"/>
      <w:r>
        <w:t>pg</w:t>
      </w:r>
      <w:proofErr w:type="spellEnd"/>
      <w:r>
        <w:t xml:space="preserve"> 81</w:t>
      </w:r>
    </w:p>
  </w:footnote>
  <w:footnote w:id="19">
    <w:p w14:paraId="41698146" w14:textId="77777777" w:rsidR="00252C8C" w:rsidRDefault="00252C8C" w:rsidP="004D34F7">
      <w:pPr>
        <w:pStyle w:val="FootnoteText"/>
        <w:jc w:val="left"/>
      </w:pPr>
      <w:r>
        <w:rPr>
          <w:rStyle w:val="FootnoteReference"/>
        </w:rPr>
        <w:footnoteRef/>
      </w:r>
      <w:r>
        <w:t xml:space="preserve"> FATF “Combating the use of NPOs” </w:t>
      </w:r>
      <w:proofErr w:type="spellStart"/>
      <w:r>
        <w:t>pg</w:t>
      </w:r>
      <w:proofErr w:type="spellEnd"/>
      <w:r>
        <w:t xml:space="preserve">, 6 </w:t>
      </w:r>
      <w:r w:rsidRPr="0060729D">
        <w:t>http://www.fatf-gafi.org/media/fatf/documents/reports/Combating_the_abuse_of_NPOs_Rec8.pdf</w:t>
      </w:r>
    </w:p>
  </w:footnote>
  <w:footnote w:id="20">
    <w:p w14:paraId="0791383E" w14:textId="77777777" w:rsidR="00252C8C" w:rsidRDefault="00252C8C" w:rsidP="004D34F7">
      <w:pPr>
        <w:pStyle w:val="FootnoteText"/>
        <w:jc w:val="left"/>
      </w:pPr>
      <w:r>
        <w:rPr>
          <w:rStyle w:val="FootnoteReference"/>
        </w:rPr>
        <w:footnoteRef/>
      </w:r>
      <w:r>
        <w:t xml:space="preserve"> SRNA </w:t>
      </w:r>
      <w:proofErr w:type="spellStart"/>
      <w:r>
        <w:t>pg</w:t>
      </w:r>
      <w:proofErr w:type="spellEnd"/>
      <w:r>
        <w:t>, 83</w:t>
      </w:r>
    </w:p>
  </w:footnote>
  <w:footnote w:id="21">
    <w:p w14:paraId="692765E2" w14:textId="77777777" w:rsidR="00252C8C" w:rsidRDefault="00252C8C" w:rsidP="004D34F7">
      <w:pPr>
        <w:pStyle w:val="FootnoteText"/>
        <w:jc w:val="left"/>
      </w:pPr>
      <w:r>
        <w:rPr>
          <w:rStyle w:val="FootnoteReference"/>
        </w:rPr>
        <w:footnoteRef/>
      </w:r>
      <w:r>
        <w:t xml:space="preserve"> FTAF Recommendation 22 mandates that customer due diligence and recordkeeping requirements set out in Recommendations 10, 11, 12, 15, and 17 apply to dealers in precious stones when they engage in any cash transaction with a customer equal to or above the applicable designated threshold (USD/EUR 15 000) </w:t>
      </w:r>
      <w:r w:rsidRPr="009668E3">
        <w:t>http://www.fatf-gafi.org/media/fatf/documents/reports/ML-TF-through-trade-in-diamonds.pdf</w:t>
      </w:r>
    </w:p>
  </w:footnote>
  <w:footnote w:id="22">
    <w:p w14:paraId="277C7442" w14:textId="77777777" w:rsidR="00252C8C" w:rsidRDefault="00252C8C" w:rsidP="004D34F7">
      <w:pPr>
        <w:pStyle w:val="FootnoteText"/>
        <w:jc w:val="left"/>
      </w:pPr>
      <w:r>
        <w:rPr>
          <w:rStyle w:val="FootnoteReference"/>
        </w:rPr>
        <w:footnoteRef/>
      </w:r>
      <w:r>
        <w:t xml:space="preserve"> “Illicit tobacco trade”</w:t>
      </w:r>
      <w:r w:rsidRPr="0028360F">
        <w:t>http://www.fatf-gafi.org/media/fatf/documents/reports/Illicit%20Tobacco%20Trade.pdf</w:t>
      </w:r>
    </w:p>
  </w:footnote>
  <w:footnote w:id="23">
    <w:p w14:paraId="6C84C3B1" w14:textId="77777777" w:rsidR="00252C8C" w:rsidRDefault="00252C8C" w:rsidP="004D34F7">
      <w:pPr>
        <w:pStyle w:val="FootnoteText"/>
        <w:jc w:val="left"/>
      </w:pPr>
      <w:r>
        <w:rPr>
          <w:rStyle w:val="FootnoteReference"/>
        </w:rPr>
        <w:footnoteRef/>
      </w:r>
      <w:r>
        <w:t xml:space="preserve"> FTAF “Money Laundering and Terrorist Financing through Trade in Diamonds” page 36, </w:t>
      </w:r>
      <w:r w:rsidRPr="00A360E1">
        <w:t>http://www.fatf-gafi.org/media/fatf/documents/reports/ML-TF-through-trade-in-diamonds.pdf</w:t>
      </w:r>
    </w:p>
  </w:footnote>
  <w:footnote w:id="24">
    <w:p w14:paraId="3C545496" w14:textId="77777777" w:rsidR="00252C8C" w:rsidRDefault="00252C8C" w:rsidP="004D34F7">
      <w:pPr>
        <w:pStyle w:val="FootnoteText"/>
        <w:jc w:val="left"/>
      </w:pPr>
      <w:r>
        <w:rPr>
          <w:rStyle w:val="FootnoteReference"/>
        </w:rPr>
        <w:footnoteRef/>
      </w:r>
      <w:r>
        <w:t xml:space="preserve"> SRNA, </w:t>
      </w:r>
      <w:proofErr w:type="spellStart"/>
      <w:r>
        <w:t>pg</w:t>
      </w:r>
      <w:proofErr w:type="spellEnd"/>
      <w:r>
        <w:t xml:space="preserve"> 83</w:t>
      </w:r>
    </w:p>
  </w:footnote>
  <w:footnote w:id="25">
    <w:p w14:paraId="0A3DDEEE" w14:textId="77777777" w:rsidR="00252C8C" w:rsidRDefault="00252C8C" w:rsidP="004D34F7">
      <w:pPr>
        <w:pStyle w:val="FootnoteText"/>
        <w:jc w:val="left"/>
      </w:pPr>
      <w:r>
        <w:rPr>
          <w:rStyle w:val="FootnoteReference"/>
        </w:rPr>
        <w:footnoteRef/>
      </w:r>
      <w:r>
        <w:t xml:space="preserve"> SNRA, </w:t>
      </w:r>
      <w:proofErr w:type="spellStart"/>
      <w:r>
        <w:t>pg</w:t>
      </w:r>
      <w:proofErr w:type="spellEnd"/>
      <w:r>
        <w:t xml:space="preserve"> 67</w:t>
      </w:r>
    </w:p>
  </w:footnote>
  <w:footnote w:id="26">
    <w:p w14:paraId="029DFB2D" w14:textId="77777777" w:rsidR="00252C8C" w:rsidRDefault="00252C8C" w:rsidP="004D34F7">
      <w:pPr>
        <w:pStyle w:val="FootnoteText"/>
        <w:jc w:val="left"/>
      </w:pPr>
      <w:r>
        <w:rPr>
          <w:rStyle w:val="FootnoteReference"/>
        </w:rPr>
        <w:footnoteRef/>
      </w:r>
      <w:r>
        <w:t xml:space="preserve"> </w:t>
      </w:r>
      <w:r w:rsidRPr="00FF3F4F">
        <w:t>http://www.fatf-gafi.org/media/fatf/documents/reports/Virtual-currency-key-definitions-and-potential-aml-cft-risks.pdf</w:t>
      </w:r>
    </w:p>
  </w:footnote>
  <w:footnote w:id="27">
    <w:p w14:paraId="01B98EFF" w14:textId="77777777" w:rsidR="00252C8C" w:rsidRDefault="00252C8C" w:rsidP="004D34F7">
      <w:pPr>
        <w:pStyle w:val="FootnoteText"/>
        <w:jc w:val="left"/>
      </w:pPr>
      <w:r>
        <w:rPr>
          <w:rStyle w:val="FootnoteReference"/>
        </w:rPr>
        <w:footnoteRef/>
      </w:r>
      <w:r>
        <w:t xml:space="preserve">Q&amp;A on investment based crowd funding page 4 </w:t>
      </w:r>
      <w:r w:rsidRPr="007C27C5">
        <w:t>http://www.esma.europa.eu/system/files/esma_2015_1005_qa_crowdfunding_money_laundering_and_terrorist_financing.pdf</w:t>
      </w:r>
    </w:p>
  </w:footnote>
  <w:footnote w:id="28">
    <w:p w14:paraId="46AF6F1B" w14:textId="77777777" w:rsidR="00252C8C" w:rsidRDefault="00252C8C" w:rsidP="004D34F7">
      <w:pPr>
        <w:pStyle w:val="FootnoteText"/>
        <w:jc w:val="left"/>
      </w:pPr>
      <w:r>
        <w:rPr>
          <w:rStyle w:val="FootnoteReference"/>
        </w:rPr>
        <w:footnoteRef/>
      </w:r>
      <w:r>
        <w:t xml:space="preserve"> SNRA, </w:t>
      </w:r>
      <w:proofErr w:type="spellStart"/>
      <w:r>
        <w:t>pg</w:t>
      </w:r>
      <w:proofErr w:type="spellEnd"/>
      <w:r>
        <w:t xml:space="preserve"> 41 - 67</w:t>
      </w:r>
    </w:p>
  </w:footnote>
  <w:footnote w:id="29">
    <w:p w14:paraId="53463E90" w14:textId="77777777" w:rsidR="00252C8C" w:rsidRDefault="00252C8C" w:rsidP="004D34F7">
      <w:pPr>
        <w:pStyle w:val="FootnoteText"/>
        <w:jc w:val="left"/>
      </w:pPr>
      <w:r>
        <w:rPr>
          <w:rStyle w:val="FootnoteReference"/>
        </w:rPr>
        <w:footnoteRef/>
      </w:r>
      <w:r>
        <w:t xml:space="preserve"> “Risk of Money Laundering through financial instruments” page 37 </w:t>
      </w:r>
      <w:r w:rsidRPr="00E27C77">
        <w:t>http://www.unrol.org/doc.aspx?d=3041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2" w:type="dxa"/>
      <w:tblLook w:val="00A0" w:firstRow="1" w:lastRow="0" w:firstColumn="1" w:lastColumn="0" w:noHBand="0" w:noVBand="0"/>
    </w:tblPr>
    <w:tblGrid>
      <w:gridCol w:w="5106"/>
      <w:gridCol w:w="3992"/>
    </w:tblGrid>
    <w:tr w:rsidR="00252C8C" w14:paraId="28467DEE" w14:textId="77777777" w:rsidTr="00F50BF5">
      <w:tc>
        <w:tcPr>
          <w:tcW w:w="5106" w:type="dxa"/>
        </w:tcPr>
        <w:p w14:paraId="4AD6110F" w14:textId="77777777" w:rsidR="00252C8C" w:rsidRPr="00D01C02" w:rsidRDefault="00252C8C" w:rsidP="00D01C02">
          <w:pPr>
            <w:rPr>
              <w:noProof/>
              <w:lang w:eastAsia="en-SG"/>
            </w:rPr>
          </w:pPr>
          <w:r>
            <w:rPr>
              <w:noProof/>
              <w:lang w:eastAsia="en-SG"/>
            </w:rPr>
            <w:drawing>
              <wp:inline distT="0" distB="0" distL="0" distR="0" wp14:anchorId="3359CB35" wp14:editId="16D58F7E">
                <wp:extent cx="508000" cy="448945"/>
                <wp:effectExtent l="0" t="0" r="0" b="8255"/>
                <wp:docPr id="1" name="Picture 1" descr="'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000" cy="448945"/>
                        </a:xfrm>
                        <a:prstGeom prst="rect">
                          <a:avLst/>
                        </a:prstGeom>
                        <a:noFill/>
                        <a:ln>
                          <a:noFill/>
                        </a:ln>
                      </pic:spPr>
                    </pic:pic>
                  </a:graphicData>
                </a:graphic>
              </wp:inline>
            </w:drawing>
          </w:r>
        </w:p>
      </w:tc>
      <w:tc>
        <w:tcPr>
          <w:tcW w:w="3992" w:type="dxa"/>
          <w:vAlign w:val="center"/>
        </w:tcPr>
        <w:p w14:paraId="11594205" w14:textId="49D58EE6" w:rsidR="00252C8C" w:rsidRPr="00F64C5E" w:rsidRDefault="00252C8C" w:rsidP="00F64C5E">
          <w:pPr>
            <w:jc w:val="right"/>
            <w:rPr>
              <w:rFonts w:ascii="Times New Roman" w:hAnsi="Times New Roman" w:cs="Times New Roman"/>
              <w:lang w:bidi="x-none"/>
            </w:rPr>
          </w:pPr>
          <w:r w:rsidRPr="00D01C02">
            <w:rPr>
              <w:rFonts w:ascii="Times New Roman" w:hAnsi="Times New Roman" w:cs="Times New Roman"/>
              <w:lang w:bidi="x-none"/>
            </w:rPr>
            <w:t>Guide regarding the Enterprise-Wide Risk Assessment</w:t>
          </w:r>
        </w:p>
      </w:tc>
    </w:tr>
  </w:tbl>
  <w:p w14:paraId="2321ADE8" w14:textId="104E8148" w:rsidR="00252C8C" w:rsidRDefault="00252C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2" w:type="dxa"/>
      <w:tblLook w:val="00A0" w:firstRow="1" w:lastRow="0" w:firstColumn="1" w:lastColumn="0" w:noHBand="0" w:noVBand="0"/>
    </w:tblPr>
    <w:tblGrid>
      <w:gridCol w:w="5106"/>
      <w:gridCol w:w="3992"/>
    </w:tblGrid>
    <w:tr w:rsidR="00252C8C" w14:paraId="78E3B3CA" w14:textId="77777777" w:rsidTr="00034988">
      <w:tc>
        <w:tcPr>
          <w:tcW w:w="4575" w:type="dxa"/>
        </w:tcPr>
        <w:p w14:paraId="016FCD7F" w14:textId="77777777" w:rsidR="00252C8C" w:rsidRDefault="00252C8C" w:rsidP="00D01C02">
          <w:r>
            <w:rPr>
              <w:noProof/>
              <w:lang w:eastAsia="en-SG"/>
            </w:rPr>
            <w:drawing>
              <wp:inline distT="0" distB="0" distL="0" distR="0" wp14:anchorId="52753A9A" wp14:editId="76560746">
                <wp:extent cx="3102864" cy="923544"/>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aroon-edge.jpg"/>
                        <pic:cNvPicPr/>
                      </pic:nvPicPr>
                      <pic:blipFill>
                        <a:blip r:embed="rId1">
                          <a:extLst>
                            <a:ext uri="{28A0092B-C50C-407E-A947-70E740481C1C}">
                              <a14:useLocalDpi xmlns:a14="http://schemas.microsoft.com/office/drawing/2010/main" val="0"/>
                            </a:ext>
                          </a:extLst>
                        </a:blip>
                        <a:stretch>
                          <a:fillRect/>
                        </a:stretch>
                      </pic:blipFill>
                      <pic:spPr>
                        <a:xfrm>
                          <a:off x="0" y="0"/>
                          <a:ext cx="3102864" cy="923544"/>
                        </a:xfrm>
                        <a:prstGeom prst="rect">
                          <a:avLst/>
                        </a:prstGeom>
                      </pic:spPr>
                    </pic:pic>
                  </a:graphicData>
                </a:graphic>
              </wp:inline>
            </w:drawing>
          </w:r>
        </w:p>
      </w:tc>
      <w:tc>
        <w:tcPr>
          <w:tcW w:w="4708" w:type="dxa"/>
        </w:tcPr>
        <w:p w14:paraId="392B3849" w14:textId="77777777" w:rsidR="00252C8C" w:rsidRPr="00F21BD6" w:rsidRDefault="00252C8C" w:rsidP="00D01C02">
          <w:pPr>
            <w:spacing w:after="0"/>
            <w:jc w:val="right"/>
            <w:rPr>
              <w:rFonts w:ascii="Times New Roman" w:hAnsi="Times New Roman" w:cs="Times New Roman"/>
              <w:b/>
            </w:rPr>
          </w:pPr>
          <w:r w:rsidRPr="00F21BD6">
            <w:rPr>
              <w:rFonts w:ascii="Times New Roman" w:hAnsi="Times New Roman" w:cs="Times New Roman"/>
              <w:sz w:val="18"/>
              <w:szCs w:val="18"/>
              <w:lang w:bidi="x-none"/>
            </w:rPr>
            <w:t>Water Dragon Solutions Pte Ltd, the Compliance Practice of</w:t>
          </w:r>
          <w:r w:rsidRPr="00F21BD6">
            <w:rPr>
              <w:rFonts w:ascii="Times New Roman" w:hAnsi="Times New Roman" w:cs="Times New Roman"/>
              <w:b/>
            </w:rPr>
            <w:t xml:space="preserve"> Maroon Analytics Pte Ltd</w:t>
          </w:r>
        </w:p>
        <w:p w14:paraId="4A1B165F" w14:textId="77777777" w:rsidR="00252C8C" w:rsidRPr="00F21BD6" w:rsidRDefault="00252C8C" w:rsidP="00D01C02">
          <w:pPr>
            <w:spacing w:after="0"/>
            <w:jc w:val="right"/>
            <w:rPr>
              <w:rFonts w:ascii="Times New Roman" w:hAnsi="Times New Roman" w:cs="Times New Roman"/>
            </w:rPr>
          </w:pPr>
          <w:r w:rsidRPr="00F21BD6">
            <w:rPr>
              <w:rFonts w:ascii="Times New Roman" w:hAnsi="Times New Roman" w:cs="Times New Roman"/>
            </w:rPr>
            <w:t>63 Robinson Road</w:t>
          </w:r>
        </w:p>
        <w:p w14:paraId="0C361541" w14:textId="77777777" w:rsidR="00252C8C" w:rsidRPr="00F21BD6" w:rsidRDefault="00252C8C" w:rsidP="00D01C02">
          <w:pPr>
            <w:spacing w:after="0"/>
            <w:jc w:val="right"/>
            <w:rPr>
              <w:rFonts w:ascii="Times New Roman" w:hAnsi="Times New Roman" w:cs="Times New Roman"/>
            </w:rPr>
          </w:pPr>
          <w:r w:rsidRPr="00F21BD6">
            <w:rPr>
              <w:rFonts w:ascii="Times New Roman" w:hAnsi="Times New Roman" w:cs="Times New Roman"/>
            </w:rPr>
            <w:t>#04-04 Afro Asia Building</w:t>
          </w:r>
        </w:p>
        <w:p w14:paraId="11DA10D2" w14:textId="77777777" w:rsidR="00252C8C" w:rsidRPr="00F21BD6" w:rsidRDefault="00252C8C" w:rsidP="00D01C02">
          <w:pPr>
            <w:spacing w:after="0"/>
            <w:jc w:val="right"/>
            <w:rPr>
              <w:rFonts w:ascii="Times New Roman" w:hAnsi="Times New Roman" w:cs="Times New Roman"/>
            </w:rPr>
          </w:pPr>
          <w:r w:rsidRPr="00F21BD6">
            <w:rPr>
              <w:rFonts w:ascii="Times New Roman" w:hAnsi="Times New Roman" w:cs="Times New Roman"/>
            </w:rPr>
            <w:t>Singapore 068894</w:t>
          </w:r>
        </w:p>
        <w:p w14:paraId="75C3F039" w14:textId="77777777" w:rsidR="00252C8C" w:rsidRPr="00DF3CC5" w:rsidRDefault="00252C8C" w:rsidP="00D01C02">
          <w:pPr>
            <w:spacing w:after="0"/>
            <w:jc w:val="right"/>
            <w:rPr>
              <w:color w:val="800000"/>
            </w:rPr>
          </w:pPr>
          <w:r w:rsidRPr="00F21BD6">
            <w:rPr>
              <w:rFonts w:ascii="Times New Roman" w:hAnsi="Times New Roman" w:cs="Times New Roman"/>
              <w:color w:val="800000"/>
            </w:rPr>
            <w:t>www.maroonanalytics.com</w:t>
          </w:r>
        </w:p>
      </w:tc>
    </w:tr>
  </w:tbl>
  <w:p w14:paraId="2321ADE9" w14:textId="2804D97E" w:rsidR="00252C8C" w:rsidRDefault="00252C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832C7"/>
    <w:multiLevelType w:val="hybridMultilevel"/>
    <w:tmpl w:val="7E2E382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0A1D2F76"/>
    <w:multiLevelType w:val="hybridMultilevel"/>
    <w:tmpl w:val="12D024D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0C1A6FA0"/>
    <w:multiLevelType w:val="hybridMultilevel"/>
    <w:tmpl w:val="56A8D26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105E2B7C"/>
    <w:multiLevelType w:val="hybridMultilevel"/>
    <w:tmpl w:val="C908CDE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11B90746"/>
    <w:multiLevelType w:val="hybridMultilevel"/>
    <w:tmpl w:val="541E752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1682216B"/>
    <w:multiLevelType w:val="hybridMultilevel"/>
    <w:tmpl w:val="9FBA4080"/>
    <w:lvl w:ilvl="0" w:tplc="22A09A7A">
      <w:start w:val="9"/>
      <w:numFmt w:val="bullet"/>
      <w:lvlText w:val="-"/>
      <w:lvlJc w:val="left"/>
      <w:pPr>
        <w:ind w:left="720" w:hanging="360"/>
      </w:pPr>
      <w:rPr>
        <w:rFonts w:ascii="Calibri" w:eastAsiaTheme="minorHAnsi" w:hAnsi="Calibri"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178E66F9"/>
    <w:multiLevelType w:val="hybridMultilevel"/>
    <w:tmpl w:val="73922062"/>
    <w:lvl w:ilvl="0" w:tplc="C9428598">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27786B1D"/>
    <w:multiLevelType w:val="hybridMultilevel"/>
    <w:tmpl w:val="2CD4510A"/>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8" w15:restartNumberingAfterBreak="0">
    <w:nsid w:val="498422D2"/>
    <w:multiLevelType w:val="hybridMultilevel"/>
    <w:tmpl w:val="36C0EEA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4A2707B6"/>
    <w:multiLevelType w:val="hybridMultilevel"/>
    <w:tmpl w:val="F36C0F2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4A380C93"/>
    <w:multiLevelType w:val="hybridMultilevel"/>
    <w:tmpl w:val="72909A8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4A7A74AD"/>
    <w:multiLevelType w:val="hybridMultilevel"/>
    <w:tmpl w:val="C64E56B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4E9E4F47"/>
    <w:multiLevelType w:val="hybridMultilevel"/>
    <w:tmpl w:val="3410B88C"/>
    <w:lvl w:ilvl="0" w:tplc="F04E802A">
      <w:start w:val="1"/>
      <w:numFmt w:val="decimal"/>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3" w15:restartNumberingAfterBreak="0">
    <w:nsid w:val="4EBA6B2C"/>
    <w:multiLevelType w:val="hybridMultilevel"/>
    <w:tmpl w:val="542EE7C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5E984740"/>
    <w:multiLevelType w:val="hybridMultilevel"/>
    <w:tmpl w:val="4334A54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5" w15:restartNumberingAfterBreak="0">
    <w:nsid w:val="69077BF6"/>
    <w:multiLevelType w:val="hybridMultilevel"/>
    <w:tmpl w:val="A8D47994"/>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15:restartNumberingAfterBreak="0">
    <w:nsid w:val="695D57C3"/>
    <w:multiLevelType w:val="hybridMultilevel"/>
    <w:tmpl w:val="310E6FEA"/>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79464D61"/>
    <w:multiLevelType w:val="hybridMultilevel"/>
    <w:tmpl w:val="8C900B1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8" w15:restartNumberingAfterBreak="0">
    <w:nsid w:val="79D830F2"/>
    <w:multiLevelType w:val="hybridMultilevel"/>
    <w:tmpl w:val="C1F0973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9" w15:restartNumberingAfterBreak="0">
    <w:nsid w:val="7B5C4F8F"/>
    <w:multiLevelType w:val="hybridMultilevel"/>
    <w:tmpl w:val="B9E87BC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0" w15:restartNumberingAfterBreak="0">
    <w:nsid w:val="7DE6272A"/>
    <w:multiLevelType w:val="hybridMultilevel"/>
    <w:tmpl w:val="74A68C64"/>
    <w:lvl w:ilvl="0" w:tplc="C9428598">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9"/>
  </w:num>
  <w:num w:numId="2">
    <w:abstractNumId w:val="16"/>
  </w:num>
  <w:num w:numId="3">
    <w:abstractNumId w:val="10"/>
  </w:num>
  <w:num w:numId="4">
    <w:abstractNumId w:val="4"/>
  </w:num>
  <w:num w:numId="5">
    <w:abstractNumId w:val="8"/>
  </w:num>
  <w:num w:numId="6">
    <w:abstractNumId w:val="6"/>
  </w:num>
  <w:num w:numId="7">
    <w:abstractNumId w:val="20"/>
  </w:num>
  <w:num w:numId="8">
    <w:abstractNumId w:val="2"/>
  </w:num>
  <w:num w:numId="9">
    <w:abstractNumId w:val="3"/>
  </w:num>
  <w:num w:numId="10">
    <w:abstractNumId w:val="13"/>
  </w:num>
  <w:num w:numId="11">
    <w:abstractNumId w:val="12"/>
  </w:num>
  <w:num w:numId="12">
    <w:abstractNumId w:val="15"/>
  </w:num>
  <w:num w:numId="13">
    <w:abstractNumId w:val="5"/>
  </w:num>
  <w:num w:numId="14">
    <w:abstractNumId w:val="17"/>
  </w:num>
  <w:num w:numId="15">
    <w:abstractNumId w:val="18"/>
  </w:num>
  <w:num w:numId="16">
    <w:abstractNumId w:val="0"/>
  </w:num>
  <w:num w:numId="17">
    <w:abstractNumId w:val="1"/>
  </w:num>
  <w:num w:numId="18">
    <w:abstractNumId w:val="14"/>
  </w:num>
  <w:num w:numId="19">
    <w:abstractNumId w:val="9"/>
  </w:num>
  <w:num w:numId="20">
    <w:abstractNumId w:val="11"/>
  </w:num>
  <w:num w:numId="21">
    <w:abstractNumId w:val="7"/>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athan Cheong">
    <w15:presenceInfo w15:providerId="Windows Live" w15:userId="8cd660071cec0a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FEB"/>
    <w:rsid w:val="0000024E"/>
    <w:rsid w:val="00003D51"/>
    <w:rsid w:val="00010227"/>
    <w:rsid w:val="000135BE"/>
    <w:rsid w:val="000279FA"/>
    <w:rsid w:val="00034988"/>
    <w:rsid w:val="00037D44"/>
    <w:rsid w:val="0004148B"/>
    <w:rsid w:val="0004357B"/>
    <w:rsid w:val="00044622"/>
    <w:rsid w:val="00046093"/>
    <w:rsid w:val="000468D9"/>
    <w:rsid w:val="00046D5B"/>
    <w:rsid w:val="0004725D"/>
    <w:rsid w:val="00050B42"/>
    <w:rsid w:val="000523ED"/>
    <w:rsid w:val="00054B8A"/>
    <w:rsid w:val="00056F61"/>
    <w:rsid w:val="000641B0"/>
    <w:rsid w:val="00064475"/>
    <w:rsid w:val="00071B79"/>
    <w:rsid w:val="00074532"/>
    <w:rsid w:val="0007500E"/>
    <w:rsid w:val="00080BCE"/>
    <w:rsid w:val="00080E67"/>
    <w:rsid w:val="00081FB4"/>
    <w:rsid w:val="00084007"/>
    <w:rsid w:val="00086BF6"/>
    <w:rsid w:val="00092981"/>
    <w:rsid w:val="000948EB"/>
    <w:rsid w:val="000970FC"/>
    <w:rsid w:val="000B5660"/>
    <w:rsid w:val="000C0315"/>
    <w:rsid w:val="000C05CA"/>
    <w:rsid w:val="000D3892"/>
    <w:rsid w:val="000D3984"/>
    <w:rsid w:val="000D6848"/>
    <w:rsid w:val="000D783D"/>
    <w:rsid w:val="000E293D"/>
    <w:rsid w:val="000E3048"/>
    <w:rsid w:val="001005B9"/>
    <w:rsid w:val="00101664"/>
    <w:rsid w:val="00104121"/>
    <w:rsid w:val="00111DE2"/>
    <w:rsid w:val="00117604"/>
    <w:rsid w:val="00124850"/>
    <w:rsid w:val="00126D6D"/>
    <w:rsid w:val="00127166"/>
    <w:rsid w:val="00132220"/>
    <w:rsid w:val="00135B6E"/>
    <w:rsid w:val="00137FF1"/>
    <w:rsid w:val="00140256"/>
    <w:rsid w:val="001430F7"/>
    <w:rsid w:val="00171111"/>
    <w:rsid w:val="00190C9D"/>
    <w:rsid w:val="00194791"/>
    <w:rsid w:val="0019658A"/>
    <w:rsid w:val="00197A66"/>
    <w:rsid w:val="001A5A2B"/>
    <w:rsid w:val="001B2225"/>
    <w:rsid w:val="001B2AEE"/>
    <w:rsid w:val="001B2B31"/>
    <w:rsid w:val="001B3ADD"/>
    <w:rsid w:val="001D28CB"/>
    <w:rsid w:val="001D328A"/>
    <w:rsid w:val="001D4E27"/>
    <w:rsid w:val="001E11AC"/>
    <w:rsid w:val="001F08DF"/>
    <w:rsid w:val="00210C61"/>
    <w:rsid w:val="002119F5"/>
    <w:rsid w:val="00213BE9"/>
    <w:rsid w:val="00213EF3"/>
    <w:rsid w:val="002144A3"/>
    <w:rsid w:val="00215983"/>
    <w:rsid w:val="00221EB6"/>
    <w:rsid w:val="002221C7"/>
    <w:rsid w:val="002247C4"/>
    <w:rsid w:val="00225402"/>
    <w:rsid w:val="00235BB2"/>
    <w:rsid w:val="00236720"/>
    <w:rsid w:val="00243BBF"/>
    <w:rsid w:val="002502A2"/>
    <w:rsid w:val="00251234"/>
    <w:rsid w:val="00252C8C"/>
    <w:rsid w:val="00255598"/>
    <w:rsid w:val="00256E61"/>
    <w:rsid w:val="00257FBA"/>
    <w:rsid w:val="00260023"/>
    <w:rsid w:val="00261DA6"/>
    <w:rsid w:val="00264446"/>
    <w:rsid w:val="0026482A"/>
    <w:rsid w:val="00277358"/>
    <w:rsid w:val="0028266E"/>
    <w:rsid w:val="0028360F"/>
    <w:rsid w:val="0028712D"/>
    <w:rsid w:val="002A162E"/>
    <w:rsid w:val="002A4158"/>
    <w:rsid w:val="002A57B5"/>
    <w:rsid w:val="002A737B"/>
    <w:rsid w:val="002B282A"/>
    <w:rsid w:val="002B3068"/>
    <w:rsid w:val="002B441B"/>
    <w:rsid w:val="002C0B36"/>
    <w:rsid w:val="002C1CC5"/>
    <w:rsid w:val="002C3740"/>
    <w:rsid w:val="002C7699"/>
    <w:rsid w:val="002D0C5B"/>
    <w:rsid w:val="002D7436"/>
    <w:rsid w:val="002E0853"/>
    <w:rsid w:val="002E5778"/>
    <w:rsid w:val="002E7DD8"/>
    <w:rsid w:val="002F0EA4"/>
    <w:rsid w:val="003028C9"/>
    <w:rsid w:val="00307EAC"/>
    <w:rsid w:val="003110C7"/>
    <w:rsid w:val="00316F4E"/>
    <w:rsid w:val="003175EF"/>
    <w:rsid w:val="00320723"/>
    <w:rsid w:val="00327CC2"/>
    <w:rsid w:val="00332B91"/>
    <w:rsid w:val="0035000F"/>
    <w:rsid w:val="00351FA9"/>
    <w:rsid w:val="00353318"/>
    <w:rsid w:val="003536DE"/>
    <w:rsid w:val="0035424F"/>
    <w:rsid w:val="00355A03"/>
    <w:rsid w:val="0036108E"/>
    <w:rsid w:val="00362D01"/>
    <w:rsid w:val="003633F6"/>
    <w:rsid w:val="00363DCE"/>
    <w:rsid w:val="0036530A"/>
    <w:rsid w:val="00383D1F"/>
    <w:rsid w:val="00386BB8"/>
    <w:rsid w:val="003A2C4B"/>
    <w:rsid w:val="003B0EAC"/>
    <w:rsid w:val="003C2C8E"/>
    <w:rsid w:val="003C2FEB"/>
    <w:rsid w:val="003C4462"/>
    <w:rsid w:val="003C4F3A"/>
    <w:rsid w:val="003C5529"/>
    <w:rsid w:val="003D15CA"/>
    <w:rsid w:val="003D2D38"/>
    <w:rsid w:val="003D5863"/>
    <w:rsid w:val="003D5E78"/>
    <w:rsid w:val="003E1605"/>
    <w:rsid w:val="003E1671"/>
    <w:rsid w:val="003F3AFA"/>
    <w:rsid w:val="003F3F3E"/>
    <w:rsid w:val="003F738B"/>
    <w:rsid w:val="004016FC"/>
    <w:rsid w:val="004056F0"/>
    <w:rsid w:val="00406E1F"/>
    <w:rsid w:val="00423EA2"/>
    <w:rsid w:val="004249F8"/>
    <w:rsid w:val="00426EFF"/>
    <w:rsid w:val="00432FD5"/>
    <w:rsid w:val="00452BDD"/>
    <w:rsid w:val="00456F65"/>
    <w:rsid w:val="00465549"/>
    <w:rsid w:val="00473D75"/>
    <w:rsid w:val="00476044"/>
    <w:rsid w:val="00487055"/>
    <w:rsid w:val="00490CE5"/>
    <w:rsid w:val="00493DE1"/>
    <w:rsid w:val="00495D12"/>
    <w:rsid w:val="004A4AF2"/>
    <w:rsid w:val="004B1B39"/>
    <w:rsid w:val="004B78D5"/>
    <w:rsid w:val="004C266C"/>
    <w:rsid w:val="004C3EE7"/>
    <w:rsid w:val="004C7C5D"/>
    <w:rsid w:val="004D0243"/>
    <w:rsid w:val="004D33DC"/>
    <w:rsid w:val="004D34F7"/>
    <w:rsid w:val="004D45C4"/>
    <w:rsid w:val="004D4810"/>
    <w:rsid w:val="004D7983"/>
    <w:rsid w:val="004F7039"/>
    <w:rsid w:val="004F7246"/>
    <w:rsid w:val="00500584"/>
    <w:rsid w:val="00501944"/>
    <w:rsid w:val="00507E63"/>
    <w:rsid w:val="005157D0"/>
    <w:rsid w:val="005162EF"/>
    <w:rsid w:val="00516CAD"/>
    <w:rsid w:val="00520963"/>
    <w:rsid w:val="00526CB6"/>
    <w:rsid w:val="005302E0"/>
    <w:rsid w:val="00535985"/>
    <w:rsid w:val="00541FAF"/>
    <w:rsid w:val="005446B7"/>
    <w:rsid w:val="005548EB"/>
    <w:rsid w:val="00560EBA"/>
    <w:rsid w:val="00561B00"/>
    <w:rsid w:val="00570D06"/>
    <w:rsid w:val="0058282E"/>
    <w:rsid w:val="00582A92"/>
    <w:rsid w:val="00582D88"/>
    <w:rsid w:val="00583489"/>
    <w:rsid w:val="0058446B"/>
    <w:rsid w:val="005928CB"/>
    <w:rsid w:val="005953AE"/>
    <w:rsid w:val="005B0A5F"/>
    <w:rsid w:val="005B4F50"/>
    <w:rsid w:val="005B5124"/>
    <w:rsid w:val="005C0300"/>
    <w:rsid w:val="005C2EDB"/>
    <w:rsid w:val="005C5AFE"/>
    <w:rsid w:val="005D246D"/>
    <w:rsid w:val="005D4F29"/>
    <w:rsid w:val="005E1E5B"/>
    <w:rsid w:val="00604DC9"/>
    <w:rsid w:val="00606B14"/>
    <w:rsid w:val="0060729D"/>
    <w:rsid w:val="00614440"/>
    <w:rsid w:val="006222D7"/>
    <w:rsid w:val="00625E71"/>
    <w:rsid w:val="00642553"/>
    <w:rsid w:val="00645B07"/>
    <w:rsid w:val="006530B6"/>
    <w:rsid w:val="006651B2"/>
    <w:rsid w:val="00670267"/>
    <w:rsid w:val="006777E9"/>
    <w:rsid w:val="00693917"/>
    <w:rsid w:val="00694E1D"/>
    <w:rsid w:val="00694F21"/>
    <w:rsid w:val="006A091C"/>
    <w:rsid w:val="006C0D63"/>
    <w:rsid w:val="006C7F29"/>
    <w:rsid w:val="006D05E4"/>
    <w:rsid w:val="006D4AEB"/>
    <w:rsid w:val="006E0525"/>
    <w:rsid w:val="006E3ECC"/>
    <w:rsid w:val="006E7487"/>
    <w:rsid w:val="006F18D4"/>
    <w:rsid w:val="006F418C"/>
    <w:rsid w:val="00700D51"/>
    <w:rsid w:val="0070407C"/>
    <w:rsid w:val="007126EF"/>
    <w:rsid w:val="007157A1"/>
    <w:rsid w:val="00720FF7"/>
    <w:rsid w:val="00744C76"/>
    <w:rsid w:val="007456A9"/>
    <w:rsid w:val="0074737A"/>
    <w:rsid w:val="00755AE0"/>
    <w:rsid w:val="007705B2"/>
    <w:rsid w:val="00774BB3"/>
    <w:rsid w:val="007A2106"/>
    <w:rsid w:val="007B005C"/>
    <w:rsid w:val="007C27C5"/>
    <w:rsid w:val="007C2BC8"/>
    <w:rsid w:val="007D12DF"/>
    <w:rsid w:val="007D795A"/>
    <w:rsid w:val="007E6B7B"/>
    <w:rsid w:val="008005EB"/>
    <w:rsid w:val="0080720E"/>
    <w:rsid w:val="00820216"/>
    <w:rsid w:val="00832886"/>
    <w:rsid w:val="00845433"/>
    <w:rsid w:val="00847BBE"/>
    <w:rsid w:val="00850563"/>
    <w:rsid w:val="00855177"/>
    <w:rsid w:val="00871A1E"/>
    <w:rsid w:val="00892110"/>
    <w:rsid w:val="008A117C"/>
    <w:rsid w:val="008A1D6C"/>
    <w:rsid w:val="008A2495"/>
    <w:rsid w:val="008A70E5"/>
    <w:rsid w:val="008B0511"/>
    <w:rsid w:val="008B4FEC"/>
    <w:rsid w:val="008C3BD0"/>
    <w:rsid w:val="008D0226"/>
    <w:rsid w:val="008D08F8"/>
    <w:rsid w:val="008D2EC8"/>
    <w:rsid w:val="008D5ADF"/>
    <w:rsid w:val="008F2D70"/>
    <w:rsid w:val="008F70CF"/>
    <w:rsid w:val="009002A4"/>
    <w:rsid w:val="0090425F"/>
    <w:rsid w:val="0091469B"/>
    <w:rsid w:val="009159C4"/>
    <w:rsid w:val="0092085F"/>
    <w:rsid w:val="009335B1"/>
    <w:rsid w:val="009338CB"/>
    <w:rsid w:val="00934221"/>
    <w:rsid w:val="00936034"/>
    <w:rsid w:val="00943FE4"/>
    <w:rsid w:val="00944B4F"/>
    <w:rsid w:val="00947FF9"/>
    <w:rsid w:val="00954A9E"/>
    <w:rsid w:val="0095778F"/>
    <w:rsid w:val="00965B59"/>
    <w:rsid w:val="009668E3"/>
    <w:rsid w:val="00970D9F"/>
    <w:rsid w:val="00975D38"/>
    <w:rsid w:val="00986033"/>
    <w:rsid w:val="00987AFE"/>
    <w:rsid w:val="009951AA"/>
    <w:rsid w:val="009A513C"/>
    <w:rsid w:val="009B4DE1"/>
    <w:rsid w:val="009B7BB2"/>
    <w:rsid w:val="009D4D61"/>
    <w:rsid w:val="009D501E"/>
    <w:rsid w:val="009D7720"/>
    <w:rsid w:val="009F003F"/>
    <w:rsid w:val="009F2FCC"/>
    <w:rsid w:val="00A03C6D"/>
    <w:rsid w:val="00A04958"/>
    <w:rsid w:val="00A04985"/>
    <w:rsid w:val="00A04ED0"/>
    <w:rsid w:val="00A05977"/>
    <w:rsid w:val="00A05FFF"/>
    <w:rsid w:val="00A115D3"/>
    <w:rsid w:val="00A14CC7"/>
    <w:rsid w:val="00A20D21"/>
    <w:rsid w:val="00A20E96"/>
    <w:rsid w:val="00A234D0"/>
    <w:rsid w:val="00A32976"/>
    <w:rsid w:val="00A32D20"/>
    <w:rsid w:val="00A34AF2"/>
    <w:rsid w:val="00A353BA"/>
    <w:rsid w:val="00A360E1"/>
    <w:rsid w:val="00A424EA"/>
    <w:rsid w:val="00A42AB5"/>
    <w:rsid w:val="00A47AE7"/>
    <w:rsid w:val="00A57BD6"/>
    <w:rsid w:val="00A64A99"/>
    <w:rsid w:val="00A704B6"/>
    <w:rsid w:val="00A74ED4"/>
    <w:rsid w:val="00A820F2"/>
    <w:rsid w:val="00A8421E"/>
    <w:rsid w:val="00A94AB2"/>
    <w:rsid w:val="00AA3137"/>
    <w:rsid w:val="00AA3E23"/>
    <w:rsid w:val="00AA4C60"/>
    <w:rsid w:val="00AC2CC0"/>
    <w:rsid w:val="00AC5A41"/>
    <w:rsid w:val="00AD031B"/>
    <w:rsid w:val="00AD2D85"/>
    <w:rsid w:val="00AE1272"/>
    <w:rsid w:val="00AF02AE"/>
    <w:rsid w:val="00AF0726"/>
    <w:rsid w:val="00AF6C62"/>
    <w:rsid w:val="00B1197B"/>
    <w:rsid w:val="00B172D9"/>
    <w:rsid w:val="00B20EC2"/>
    <w:rsid w:val="00B22D02"/>
    <w:rsid w:val="00B256BE"/>
    <w:rsid w:val="00B314EE"/>
    <w:rsid w:val="00B340D2"/>
    <w:rsid w:val="00B52B58"/>
    <w:rsid w:val="00B5317D"/>
    <w:rsid w:val="00B54BBF"/>
    <w:rsid w:val="00B54F3E"/>
    <w:rsid w:val="00B61200"/>
    <w:rsid w:val="00B62477"/>
    <w:rsid w:val="00B72CEB"/>
    <w:rsid w:val="00B8632C"/>
    <w:rsid w:val="00B92800"/>
    <w:rsid w:val="00BA1585"/>
    <w:rsid w:val="00BA32DC"/>
    <w:rsid w:val="00BA444F"/>
    <w:rsid w:val="00BA7DA2"/>
    <w:rsid w:val="00BB7E4F"/>
    <w:rsid w:val="00BC0C56"/>
    <w:rsid w:val="00BD40F3"/>
    <w:rsid w:val="00BD62E8"/>
    <w:rsid w:val="00BE0DEA"/>
    <w:rsid w:val="00BE1FC0"/>
    <w:rsid w:val="00BE383D"/>
    <w:rsid w:val="00BE403D"/>
    <w:rsid w:val="00BE75B8"/>
    <w:rsid w:val="00C03B2E"/>
    <w:rsid w:val="00C05162"/>
    <w:rsid w:val="00C076A4"/>
    <w:rsid w:val="00C20690"/>
    <w:rsid w:val="00C2287D"/>
    <w:rsid w:val="00C230C4"/>
    <w:rsid w:val="00C27E1A"/>
    <w:rsid w:val="00C31B2D"/>
    <w:rsid w:val="00C3291A"/>
    <w:rsid w:val="00C32AF9"/>
    <w:rsid w:val="00C33DED"/>
    <w:rsid w:val="00C378A2"/>
    <w:rsid w:val="00C401A2"/>
    <w:rsid w:val="00C428BD"/>
    <w:rsid w:val="00C442A0"/>
    <w:rsid w:val="00C45A66"/>
    <w:rsid w:val="00C53BD7"/>
    <w:rsid w:val="00C56064"/>
    <w:rsid w:val="00C57525"/>
    <w:rsid w:val="00C6127F"/>
    <w:rsid w:val="00C65D37"/>
    <w:rsid w:val="00C72EB9"/>
    <w:rsid w:val="00C74A66"/>
    <w:rsid w:val="00C7660A"/>
    <w:rsid w:val="00C77E7A"/>
    <w:rsid w:val="00C817FC"/>
    <w:rsid w:val="00C952E3"/>
    <w:rsid w:val="00C96B5B"/>
    <w:rsid w:val="00CA1D2F"/>
    <w:rsid w:val="00CB1739"/>
    <w:rsid w:val="00CB5200"/>
    <w:rsid w:val="00CC59DD"/>
    <w:rsid w:val="00CC5D5C"/>
    <w:rsid w:val="00CD1685"/>
    <w:rsid w:val="00CD5975"/>
    <w:rsid w:val="00CE198A"/>
    <w:rsid w:val="00CE6570"/>
    <w:rsid w:val="00CF113C"/>
    <w:rsid w:val="00D01C02"/>
    <w:rsid w:val="00D07704"/>
    <w:rsid w:val="00D14B55"/>
    <w:rsid w:val="00D14F80"/>
    <w:rsid w:val="00D2636D"/>
    <w:rsid w:val="00D3095B"/>
    <w:rsid w:val="00D32841"/>
    <w:rsid w:val="00D43A3A"/>
    <w:rsid w:val="00D47B82"/>
    <w:rsid w:val="00D51894"/>
    <w:rsid w:val="00D55616"/>
    <w:rsid w:val="00D559C6"/>
    <w:rsid w:val="00D57031"/>
    <w:rsid w:val="00D57879"/>
    <w:rsid w:val="00D619B4"/>
    <w:rsid w:val="00D670D7"/>
    <w:rsid w:val="00D7146D"/>
    <w:rsid w:val="00D74A3A"/>
    <w:rsid w:val="00D77781"/>
    <w:rsid w:val="00D82B3E"/>
    <w:rsid w:val="00D8344E"/>
    <w:rsid w:val="00D84D02"/>
    <w:rsid w:val="00D84F40"/>
    <w:rsid w:val="00D86B56"/>
    <w:rsid w:val="00D87F6D"/>
    <w:rsid w:val="00DA0562"/>
    <w:rsid w:val="00DA5DF5"/>
    <w:rsid w:val="00DA649D"/>
    <w:rsid w:val="00DB6AB9"/>
    <w:rsid w:val="00DD2888"/>
    <w:rsid w:val="00DD45DB"/>
    <w:rsid w:val="00DD5B09"/>
    <w:rsid w:val="00DE0B30"/>
    <w:rsid w:val="00DE3C76"/>
    <w:rsid w:val="00DE70D6"/>
    <w:rsid w:val="00DF152D"/>
    <w:rsid w:val="00DF496A"/>
    <w:rsid w:val="00DF5C03"/>
    <w:rsid w:val="00E0054D"/>
    <w:rsid w:val="00E27C77"/>
    <w:rsid w:val="00E34A20"/>
    <w:rsid w:val="00E351C3"/>
    <w:rsid w:val="00E43C2A"/>
    <w:rsid w:val="00E53F84"/>
    <w:rsid w:val="00E56F86"/>
    <w:rsid w:val="00E70D90"/>
    <w:rsid w:val="00E71170"/>
    <w:rsid w:val="00E71C4B"/>
    <w:rsid w:val="00E73499"/>
    <w:rsid w:val="00E77352"/>
    <w:rsid w:val="00E97EC7"/>
    <w:rsid w:val="00EA1106"/>
    <w:rsid w:val="00EA232D"/>
    <w:rsid w:val="00EB3933"/>
    <w:rsid w:val="00EC3527"/>
    <w:rsid w:val="00ED0E00"/>
    <w:rsid w:val="00ED1462"/>
    <w:rsid w:val="00ED2936"/>
    <w:rsid w:val="00EE077F"/>
    <w:rsid w:val="00EE1374"/>
    <w:rsid w:val="00EE195A"/>
    <w:rsid w:val="00EE3CA4"/>
    <w:rsid w:val="00EE45B9"/>
    <w:rsid w:val="00EF2C8E"/>
    <w:rsid w:val="00EF680B"/>
    <w:rsid w:val="00F015BA"/>
    <w:rsid w:val="00F07BE7"/>
    <w:rsid w:val="00F11B20"/>
    <w:rsid w:val="00F23A4B"/>
    <w:rsid w:val="00F3060E"/>
    <w:rsid w:val="00F30A94"/>
    <w:rsid w:val="00F40A62"/>
    <w:rsid w:val="00F448FB"/>
    <w:rsid w:val="00F44F94"/>
    <w:rsid w:val="00F46A6A"/>
    <w:rsid w:val="00F50BF5"/>
    <w:rsid w:val="00F55541"/>
    <w:rsid w:val="00F6002B"/>
    <w:rsid w:val="00F60236"/>
    <w:rsid w:val="00F63C09"/>
    <w:rsid w:val="00F64C5E"/>
    <w:rsid w:val="00F73607"/>
    <w:rsid w:val="00F80060"/>
    <w:rsid w:val="00F8095D"/>
    <w:rsid w:val="00F82362"/>
    <w:rsid w:val="00F85384"/>
    <w:rsid w:val="00F86404"/>
    <w:rsid w:val="00F91359"/>
    <w:rsid w:val="00FA3795"/>
    <w:rsid w:val="00FA4D6F"/>
    <w:rsid w:val="00FA6035"/>
    <w:rsid w:val="00FA6B0C"/>
    <w:rsid w:val="00FB019C"/>
    <w:rsid w:val="00FB20E9"/>
    <w:rsid w:val="00FB375E"/>
    <w:rsid w:val="00FB638A"/>
    <w:rsid w:val="00FC22DE"/>
    <w:rsid w:val="00FC42BF"/>
    <w:rsid w:val="00FC44FD"/>
    <w:rsid w:val="00FC6A9E"/>
    <w:rsid w:val="00FD2B7C"/>
    <w:rsid w:val="00FE1217"/>
    <w:rsid w:val="00FE527A"/>
    <w:rsid w:val="00FE5F46"/>
    <w:rsid w:val="00FF388C"/>
    <w:rsid w:val="00FF3F4F"/>
    <w:rsid w:val="00FF7AD4"/>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21ACF5"/>
  <w15:chartTrackingRefBased/>
  <w15:docId w15:val="{84A7F381-30D6-4514-9E86-BA80A8360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4B8A"/>
    <w:pPr>
      <w:jc w:val="both"/>
    </w:pPr>
  </w:style>
  <w:style w:type="paragraph" w:styleId="Heading1">
    <w:name w:val="heading 1"/>
    <w:basedOn w:val="Normal"/>
    <w:next w:val="Normal"/>
    <w:link w:val="Heading1Char"/>
    <w:uiPriority w:val="9"/>
    <w:qFormat/>
    <w:rsid w:val="002A57B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D7983"/>
    <w:pPr>
      <w:keepNext/>
      <w:keepLines/>
      <w:spacing w:before="40" w:after="0"/>
      <w:outlineLvl w:val="1"/>
    </w:pPr>
    <w:rPr>
      <w:rFonts w:asciiTheme="majorHAnsi" w:eastAsiaTheme="majorEastAsia" w:hAnsiTheme="majorHAnsi" w:cstheme="majorBidi"/>
      <w:color w:val="2E74B5" w:themeColor="accent1" w:themeShade="BF"/>
      <w:sz w:val="26"/>
      <w:szCs w:val="26"/>
      <w:lang w:val="en-GB"/>
    </w:rPr>
  </w:style>
  <w:style w:type="paragraph" w:styleId="Heading3">
    <w:name w:val="heading 3"/>
    <w:basedOn w:val="Normal"/>
    <w:next w:val="Normal"/>
    <w:link w:val="Heading3Char"/>
    <w:uiPriority w:val="9"/>
    <w:unhideWhenUsed/>
    <w:qFormat/>
    <w:rsid w:val="00054B8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952E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57B5"/>
    <w:rPr>
      <w:rFonts w:asciiTheme="majorHAnsi" w:eastAsiaTheme="majorEastAsia" w:hAnsiTheme="majorHAnsi" w:cstheme="majorBidi"/>
      <w:color w:val="2E74B5" w:themeColor="accent1" w:themeShade="BF"/>
      <w:sz w:val="32"/>
      <w:szCs w:val="32"/>
    </w:rPr>
  </w:style>
  <w:style w:type="paragraph" w:styleId="FootnoteText">
    <w:name w:val="footnote text"/>
    <w:basedOn w:val="Normal"/>
    <w:link w:val="FootnoteTextChar"/>
    <w:uiPriority w:val="99"/>
    <w:semiHidden/>
    <w:unhideWhenUsed/>
    <w:rsid w:val="002A57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57B5"/>
    <w:rPr>
      <w:sz w:val="20"/>
      <w:szCs w:val="20"/>
    </w:rPr>
  </w:style>
  <w:style w:type="character" w:styleId="FootnoteReference">
    <w:name w:val="footnote reference"/>
    <w:basedOn w:val="DefaultParagraphFont"/>
    <w:uiPriority w:val="99"/>
    <w:semiHidden/>
    <w:unhideWhenUsed/>
    <w:rsid w:val="002A57B5"/>
    <w:rPr>
      <w:vertAlign w:val="superscript"/>
    </w:rPr>
  </w:style>
  <w:style w:type="paragraph" w:styleId="ListParagraph">
    <w:name w:val="List Paragraph"/>
    <w:basedOn w:val="Normal"/>
    <w:uiPriority w:val="34"/>
    <w:qFormat/>
    <w:rsid w:val="002A57B5"/>
    <w:pPr>
      <w:ind w:left="720"/>
      <w:contextualSpacing/>
    </w:pPr>
  </w:style>
  <w:style w:type="paragraph" w:styleId="Header">
    <w:name w:val="header"/>
    <w:basedOn w:val="Normal"/>
    <w:link w:val="HeaderChar"/>
    <w:uiPriority w:val="99"/>
    <w:unhideWhenUsed/>
    <w:rsid w:val="005D4F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4F29"/>
  </w:style>
  <w:style w:type="paragraph" w:styleId="Footer">
    <w:name w:val="footer"/>
    <w:basedOn w:val="Normal"/>
    <w:link w:val="FooterChar"/>
    <w:uiPriority w:val="99"/>
    <w:unhideWhenUsed/>
    <w:rsid w:val="005D4F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4F29"/>
  </w:style>
  <w:style w:type="character" w:customStyle="1" w:styleId="Heading2Char">
    <w:name w:val="Heading 2 Char"/>
    <w:basedOn w:val="DefaultParagraphFont"/>
    <w:link w:val="Heading2"/>
    <w:uiPriority w:val="9"/>
    <w:rsid w:val="004D7983"/>
    <w:rPr>
      <w:rFonts w:asciiTheme="majorHAnsi" w:eastAsiaTheme="majorEastAsia" w:hAnsiTheme="majorHAnsi" w:cstheme="majorBidi"/>
      <w:color w:val="2E74B5" w:themeColor="accent1" w:themeShade="BF"/>
      <w:sz w:val="26"/>
      <w:szCs w:val="26"/>
      <w:lang w:val="en-GB"/>
    </w:rPr>
  </w:style>
  <w:style w:type="paragraph" w:styleId="Title">
    <w:name w:val="Title"/>
    <w:basedOn w:val="Normal"/>
    <w:next w:val="Normal"/>
    <w:link w:val="TitleChar"/>
    <w:uiPriority w:val="10"/>
    <w:qFormat/>
    <w:rsid w:val="005D4F29"/>
    <w:pPr>
      <w:spacing w:after="0" w:line="240" w:lineRule="auto"/>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5D4F29"/>
    <w:rPr>
      <w:rFonts w:asciiTheme="majorHAnsi" w:eastAsiaTheme="majorEastAsia" w:hAnsiTheme="majorHAnsi" w:cstheme="majorBidi"/>
      <w:spacing w:val="-10"/>
      <w:kern w:val="28"/>
      <w:sz w:val="56"/>
      <w:szCs w:val="56"/>
      <w:lang w:val="en-GB"/>
    </w:rPr>
  </w:style>
  <w:style w:type="paragraph" w:styleId="TOCHeading">
    <w:name w:val="TOC Heading"/>
    <w:basedOn w:val="Heading1"/>
    <w:next w:val="Normal"/>
    <w:uiPriority w:val="39"/>
    <w:unhideWhenUsed/>
    <w:qFormat/>
    <w:rsid w:val="004D7983"/>
    <w:pPr>
      <w:outlineLvl w:val="9"/>
    </w:pPr>
    <w:rPr>
      <w:lang w:val="en-US"/>
    </w:rPr>
  </w:style>
  <w:style w:type="paragraph" w:styleId="TOC1">
    <w:name w:val="toc 1"/>
    <w:basedOn w:val="Normal"/>
    <w:next w:val="Normal"/>
    <w:autoRedefine/>
    <w:uiPriority w:val="39"/>
    <w:unhideWhenUsed/>
    <w:rsid w:val="004D7983"/>
    <w:pPr>
      <w:spacing w:after="100"/>
    </w:pPr>
  </w:style>
  <w:style w:type="paragraph" w:styleId="TOC2">
    <w:name w:val="toc 2"/>
    <w:basedOn w:val="Normal"/>
    <w:next w:val="Normal"/>
    <w:autoRedefine/>
    <w:uiPriority w:val="39"/>
    <w:unhideWhenUsed/>
    <w:rsid w:val="004D7983"/>
    <w:pPr>
      <w:spacing w:after="100"/>
      <w:ind w:left="220"/>
    </w:pPr>
  </w:style>
  <w:style w:type="character" w:styleId="Hyperlink">
    <w:name w:val="Hyperlink"/>
    <w:basedOn w:val="DefaultParagraphFont"/>
    <w:uiPriority w:val="99"/>
    <w:unhideWhenUsed/>
    <w:rsid w:val="004D7983"/>
    <w:rPr>
      <w:color w:val="0563C1" w:themeColor="hyperlink"/>
      <w:u w:val="single"/>
    </w:rPr>
  </w:style>
  <w:style w:type="character" w:customStyle="1" w:styleId="text">
    <w:name w:val="text"/>
    <w:basedOn w:val="DefaultParagraphFont"/>
    <w:rsid w:val="00CD1685"/>
  </w:style>
  <w:style w:type="character" w:customStyle="1" w:styleId="apple-converted-space">
    <w:name w:val="apple-converted-space"/>
    <w:basedOn w:val="DefaultParagraphFont"/>
    <w:rsid w:val="00CD1685"/>
  </w:style>
  <w:style w:type="character" w:customStyle="1" w:styleId="spelle">
    <w:name w:val="spelle"/>
    <w:basedOn w:val="DefaultParagraphFont"/>
    <w:rsid w:val="00CD1685"/>
  </w:style>
  <w:style w:type="character" w:customStyle="1" w:styleId="grame">
    <w:name w:val="grame"/>
    <w:basedOn w:val="DefaultParagraphFont"/>
    <w:rsid w:val="00CD1685"/>
  </w:style>
  <w:style w:type="paragraph" w:styleId="BalloonText">
    <w:name w:val="Balloon Text"/>
    <w:basedOn w:val="Normal"/>
    <w:link w:val="BalloonTextChar"/>
    <w:uiPriority w:val="99"/>
    <w:semiHidden/>
    <w:unhideWhenUsed/>
    <w:rsid w:val="004D33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33DC"/>
    <w:rPr>
      <w:rFonts w:ascii="Segoe UI" w:hAnsi="Segoe UI" w:cs="Segoe UI"/>
      <w:sz w:val="18"/>
      <w:szCs w:val="18"/>
    </w:rPr>
  </w:style>
  <w:style w:type="character" w:styleId="CommentReference">
    <w:name w:val="annotation reference"/>
    <w:basedOn w:val="DefaultParagraphFont"/>
    <w:uiPriority w:val="99"/>
    <w:semiHidden/>
    <w:unhideWhenUsed/>
    <w:rsid w:val="00541FAF"/>
    <w:rPr>
      <w:sz w:val="16"/>
      <w:szCs w:val="16"/>
    </w:rPr>
  </w:style>
  <w:style w:type="paragraph" w:styleId="CommentText">
    <w:name w:val="annotation text"/>
    <w:basedOn w:val="Normal"/>
    <w:link w:val="CommentTextChar"/>
    <w:uiPriority w:val="99"/>
    <w:unhideWhenUsed/>
    <w:rsid w:val="00541FAF"/>
    <w:pPr>
      <w:spacing w:line="240" w:lineRule="auto"/>
    </w:pPr>
    <w:rPr>
      <w:sz w:val="20"/>
      <w:szCs w:val="20"/>
    </w:rPr>
  </w:style>
  <w:style w:type="character" w:customStyle="1" w:styleId="CommentTextChar">
    <w:name w:val="Comment Text Char"/>
    <w:basedOn w:val="DefaultParagraphFont"/>
    <w:link w:val="CommentText"/>
    <w:uiPriority w:val="99"/>
    <w:rsid w:val="00541FAF"/>
    <w:rPr>
      <w:sz w:val="20"/>
      <w:szCs w:val="20"/>
    </w:rPr>
  </w:style>
  <w:style w:type="paragraph" w:styleId="CommentSubject">
    <w:name w:val="annotation subject"/>
    <w:basedOn w:val="CommentText"/>
    <w:next w:val="CommentText"/>
    <w:link w:val="CommentSubjectChar"/>
    <w:uiPriority w:val="99"/>
    <w:semiHidden/>
    <w:unhideWhenUsed/>
    <w:rsid w:val="00541FAF"/>
    <w:rPr>
      <w:b/>
      <w:bCs/>
    </w:rPr>
  </w:style>
  <w:style w:type="character" w:customStyle="1" w:styleId="CommentSubjectChar">
    <w:name w:val="Comment Subject Char"/>
    <w:basedOn w:val="CommentTextChar"/>
    <w:link w:val="CommentSubject"/>
    <w:uiPriority w:val="99"/>
    <w:semiHidden/>
    <w:rsid w:val="00541FAF"/>
    <w:rPr>
      <w:b/>
      <w:bCs/>
      <w:sz w:val="20"/>
      <w:szCs w:val="20"/>
    </w:rPr>
  </w:style>
  <w:style w:type="character" w:customStyle="1" w:styleId="Heading3Char">
    <w:name w:val="Heading 3 Char"/>
    <w:basedOn w:val="DefaultParagraphFont"/>
    <w:link w:val="Heading3"/>
    <w:uiPriority w:val="9"/>
    <w:rsid w:val="00054B8A"/>
    <w:rPr>
      <w:rFonts w:asciiTheme="majorHAnsi" w:eastAsiaTheme="majorEastAsia" w:hAnsiTheme="majorHAnsi" w:cstheme="majorBidi"/>
      <w:color w:val="1F4D78" w:themeColor="accent1" w:themeShade="7F"/>
      <w:sz w:val="24"/>
      <w:szCs w:val="24"/>
    </w:rPr>
  </w:style>
  <w:style w:type="table" w:styleId="TableGrid">
    <w:name w:val="Table Grid"/>
    <w:basedOn w:val="TableNormal"/>
    <w:rsid w:val="00D01C02"/>
    <w:pPr>
      <w:spacing w:after="0" w:line="240" w:lineRule="auto"/>
    </w:pPr>
    <w:rPr>
      <w:rFonts w:ascii="Times New Roman" w:eastAsia="Times New Roman" w:hAnsi="Times New Roman" w:cs="Times New Roman"/>
      <w:sz w:val="20"/>
      <w:szCs w:val="20"/>
      <w:lang w:val="en-GB"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5548EB"/>
    <w:pPr>
      <w:spacing w:after="100"/>
      <w:ind w:left="440"/>
    </w:pPr>
  </w:style>
  <w:style w:type="paragraph" w:styleId="Revision">
    <w:name w:val="Revision"/>
    <w:hidden/>
    <w:uiPriority w:val="99"/>
    <w:semiHidden/>
    <w:rsid w:val="004D4810"/>
    <w:pPr>
      <w:spacing w:after="0" w:line="240" w:lineRule="auto"/>
    </w:pPr>
  </w:style>
  <w:style w:type="paragraph" w:styleId="NoSpacing">
    <w:name w:val="No Spacing"/>
    <w:uiPriority w:val="1"/>
    <w:qFormat/>
    <w:rsid w:val="009B4DE1"/>
    <w:pPr>
      <w:spacing w:after="0" w:line="240" w:lineRule="auto"/>
      <w:jc w:val="both"/>
    </w:pPr>
  </w:style>
  <w:style w:type="character" w:styleId="FollowedHyperlink">
    <w:name w:val="FollowedHyperlink"/>
    <w:basedOn w:val="DefaultParagraphFont"/>
    <w:uiPriority w:val="99"/>
    <w:semiHidden/>
    <w:unhideWhenUsed/>
    <w:rsid w:val="00426EFF"/>
    <w:rPr>
      <w:color w:val="954F72" w:themeColor="followedHyperlink"/>
      <w:u w:val="single"/>
    </w:rPr>
  </w:style>
  <w:style w:type="paragraph" w:customStyle="1" w:styleId="Default">
    <w:name w:val="Default"/>
    <w:rsid w:val="00975D38"/>
    <w:pPr>
      <w:autoSpaceDE w:val="0"/>
      <w:autoSpaceDN w:val="0"/>
      <w:adjustRightInd w:val="0"/>
      <w:spacing w:after="0" w:line="240" w:lineRule="auto"/>
    </w:pPr>
    <w:rPr>
      <w:rFonts w:ascii="Arial" w:hAnsi="Arial" w:cs="Arial"/>
      <w:color w:val="000000"/>
      <w:sz w:val="24"/>
      <w:szCs w:val="24"/>
    </w:rPr>
  </w:style>
  <w:style w:type="character" w:customStyle="1" w:styleId="Heading4Char">
    <w:name w:val="Heading 4 Char"/>
    <w:basedOn w:val="DefaultParagraphFont"/>
    <w:link w:val="Heading4"/>
    <w:uiPriority w:val="9"/>
    <w:rsid w:val="00C952E3"/>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343299">
      <w:bodyDiv w:val="1"/>
      <w:marLeft w:val="0"/>
      <w:marRight w:val="0"/>
      <w:marTop w:val="0"/>
      <w:marBottom w:val="0"/>
      <w:divBdr>
        <w:top w:val="none" w:sz="0" w:space="0" w:color="auto"/>
        <w:left w:val="none" w:sz="0" w:space="0" w:color="auto"/>
        <w:bottom w:val="none" w:sz="0" w:space="0" w:color="auto"/>
        <w:right w:val="none" w:sz="0" w:space="0" w:color="auto"/>
      </w:divBdr>
    </w:div>
    <w:div w:id="1034892347">
      <w:bodyDiv w:val="1"/>
      <w:marLeft w:val="0"/>
      <w:marRight w:val="0"/>
      <w:marTop w:val="0"/>
      <w:marBottom w:val="0"/>
      <w:divBdr>
        <w:top w:val="none" w:sz="0" w:space="0" w:color="auto"/>
        <w:left w:val="none" w:sz="0" w:space="0" w:color="auto"/>
        <w:bottom w:val="none" w:sz="0" w:space="0" w:color="auto"/>
        <w:right w:val="none" w:sz="0" w:space="0" w:color="auto"/>
      </w:divBdr>
    </w:div>
    <w:div w:id="1088843446">
      <w:bodyDiv w:val="1"/>
      <w:marLeft w:val="0"/>
      <w:marRight w:val="0"/>
      <w:marTop w:val="0"/>
      <w:marBottom w:val="0"/>
      <w:divBdr>
        <w:top w:val="none" w:sz="0" w:space="0" w:color="auto"/>
        <w:left w:val="none" w:sz="0" w:space="0" w:color="auto"/>
        <w:bottom w:val="none" w:sz="0" w:space="0" w:color="auto"/>
        <w:right w:val="none" w:sz="0" w:space="0" w:color="auto"/>
      </w:divBdr>
    </w:div>
    <w:div w:id="1343706881">
      <w:bodyDiv w:val="1"/>
      <w:marLeft w:val="0"/>
      <w:marRight w:val="0"/>
      <w:marTop w:val="0"/>
      <w:marBottom w:val="0"/>
      <w:divBdr>
        <w:top w:val="none" w:sz="0" w:space="0" w:color="auto"/>
        <w:left w:val="none" w:sz="0" w:space="0" w:color="auto"/>
        <w:bottom w:val="none" w:sz="0" w:space="0" w:color="auto"/>
        <w:right w:val="none" w:sz="0" w:space="0" w:color="auto"/>
      </w:divBdr>
    </w:div>
    <w:div w:id="214507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26.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hyperlink" Target="http://www.knowyourcountry.com/index.html" TargetMode="External"/><Relationship Id="rId42" Type="http://schemas.openxmlformats.org/officeDocument/2006/relationships/image" Target="media/image29.png"/><Relationship Id="rId47" Type="http://schemas.openxmlformats.org/officeDocument/2006/relationships/image" Target="media/image34.png"/><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3.png"/><Relationship Id="rId38" Type="http://schemas.openxmlformats.org/officeDocument/2006/relationships/image" Target="media/image25.png"/><Relationship Id="rId46" Type="http://schemas.openxmlformats.org/officeDocument/2006/relationships/image" Target="media/image33.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yperlink" Target="http://www.fatf-gafi.org" TargetMode="External"/><Relationship Id="rId41" Type="http://schemas.openxmlformats.org/officeDocument/2006/relationships/image" Target="media/image2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2.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image" Target="media/image32.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yperlink" Target="http://www.fatf-gafi.org" TargetMode="External"/><Relationship Id="rId36" Type="http://schemas.openxmlformats.org/officeDocument/2006/relationships/hyperlink" Target="http://www.knowyourcountry.com/riskdefs1.html" TargetMode="External"/><Relationship Id="rId49"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1.png"/><Relationship Id="rId44" Type="http://schemas.openxmlformats.org/officeDocument/2006/relationships/image" Target="media/image31.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hyperlink" Target="http://www.knowyourcountry.com/1ratingtable.html" TargetMode="External"/><Relationship Id="rId35" Type="http://schemas.openxmlformats.org/officeDocument/2006/relationships/hyperlink" Target="http://www.knowyourcountry.com/1ratingtable.html" TargetMode="External"/><Relationship Id="rId43" Type="http://schemas.openxmlformats.org/officeDocument/2006/relationships/image" Target="media/image30.png"/><Relationship Id="rId48" Type="http://schemas.openxmlformats.org/officeDocument/2006/relationships/header" Target="header1.xml"/><Relationship Id="rId8" Type="http://schemas.openxmlformats.org/officeDocument/2006/relationships/image" Target="media/image1.png"/><Relationship Id="rId51"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www.kpmg.com/Global/en/services/Tax/tax-tools-and-resources/Pages/individual-income-tax-rates-table.aspx" TargetMode="External"/><Relationship Id="rId2" Type="http://schemas.openxmlformats.org/officeDocument/2006/relationships/hyperlink" Target="http://www.dubaifaqs.com/tax-in-dubai.php" TargetMode="External"/><Relationship Id="rId1" Type="http://schemas.openxmlformats.org/officeDocument/2006/relationships/hyperlink" Target="http://www.knowyourcountry.com/bvi3.html" TargetMode="External"/><Relationship Id="rId4" Type="http://schemas.openxmlformats.org/officeDocument/2006/relationships/hyperlink" Target="https://en.wikipedia.org/wiki/Standard_devi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5.png"/></Relationships>
</file>

<file path=word/_rels/header2.xml.rels><?xml version="1.0" encoding="UTF-8" standalone="yes"?>
<Relationships xmlns="http://schemas.openxmlformats.org/package/2006/relationships"><Relationship Id="rId1" Type="http://schemas.openxmlformats.org/officeDocument/2006/relationships/image" Target="media/image3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93F92-E0BF-4169-8A75-E84E0D5EC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11900</Words>
  <Characters>67835</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Cheong</dc:creator>
  <cp:keywords/>
  <dc:description/>
  <cp:lastModifiedBy>Jonathan Cheong</cp:lastModifiedBy>
  <cp:revision>2</cp:revision>
  <dcterms:created xsi:type="dcterms:W3CDTF">2015-07-23T10:29:00Z</dcterms:created>
  <dcterms:modified xsi:type="dcterms:W3CDTF">2015-07-23T10:29:00Z</dcterms:modified>
</cp:coreProperties>
</file>